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5D9AE4" w14:textId="77777777" w:rsidR="008F6774" w:rsidRPr="00816A3F" w:rsidRDefault="008F6774" w:rsidP="008F6774">
      <w:pPr>
        <w:jc w:val="center"/>
        <w:rPr>
          <w:rFonts w:ascii="Arial" w:hAnsi="Arial" w:cs="Arial"/>
          <w:b/>
          <w:color w:val="538135" w:themeColor="accent6" w:themeShade="BF"/>
          <w:u w:val="single"/>
        </w:rPr>
      </w:pPr>
      <w:r w:rsidRPr="00816A3F">
        <w:rPr>
          <w:rFonts w:ascii="Arial" w:hAnsi="Arial" w:cs="Arial"/>
          <w:b/>
          <w:color w:val="538135" w:themeColor="accent6" w:themeShade="BF"/>
          <w:u w:val="single"/>
        </w:rPr>
        <w:t>TECHNICKÁ ZPRÁVA A STATICKÝ POSUDEK STAVBY</w:t>
      </w:r>
    </w:p>
    <w:p w14:paraId="710BE13C" w14:textId="77777777" w:rsidR="008F6774" w:rsidRPr="00D17B29" w:rsidRDefault="008F6774" w:rsidP="008F6774">
      <w:pPr>
        <w:pStyle w:val="Odsekzoznamu"/>
        <w:numPr>
          <w:ilvl w:val="0"/>
          <w:numId w:val="2"/>
        </w:numPr>
        <w:ind w:left="357" w:hanging="357"/>
        <w:rPr>
          <w:rFonts w:ascii="Arial" w:hAnsi="Arial" w:cs="Arial"/>
          <w:b/>
          <w:color w:val="538135" w:themeColor="accent6" w:themeShade="BF"/>
          <w:sz w:val="24"/>
          <w:szCs w:val="24"/>
        </w:rPr>
      </w:pPr>
      <w:r w:rsidRPr="00D17B29">
        <w:rPr>
          <w:rFonts w:ascii="Arial" w:hAnsi="Arial" w:cs="Arial"/>
          <w:b/>
          <w:color w:val="538135" w:themeColor="accent6" w:themeShade="BF"/>
          <w:sz w:val="24"/>
          <w:szCs w:val="24"/>
        </w:rPr>
        <w:t>PŘEDMĚT PROJEKTU</w:t>
      </w:r>
    </w:p>
    <w:p w14:paraId="6FCCB4C7" w14:textId="5F58CA88" w:rsidR="008F6774" w:rsidRPr="00816A3F" w:rsidRDefault="008F6774" w:rsidP="000A3A47">
      <w:pPr>
        <w:spacing w:line="276" w:lineRule="auto"/>
        <w:ind w:firstLine="357"/>
        <w:jc w:val="both"/>
        <w:rPr>
          <w:rFonts w:ascii="Arial" w:hAnsi="Arial" w:cs="Arial"/>
        </w:rPr>
      </w:pPr>
      <w:r w:rsidRPr="00816A3F">
        <w:rPr>
          <w:rFonts w:ascii="Arial" w:hAnsi="Arial" w:cs="Arial"/>
        </w:rPr>
        <w:t>Předmětem projektu je novostavba nemocnice k.</w:t>
      </w:r>
      <w:r w:rsidR="00714F99">
        <w:rPr>
          <w:rFonts w:ascii="Arial" w:hAnsi="Arial" w:cs="Arial"/>
        </w:rPr>
        <w:t xml:space="preserve"> </w:t>
      </w:r>
      <w:r w:rsidRPr="00816A3F">
        <w:rPr>
          <w:rFonts w:ascii="Arial" w:hAnsi="Arial" w:cs="Arial"/>
        </w:rPr>
        <w:t xml:space="preserve">ú. Moravská Třebová. </w:t>
      </w:r>
      <w:r w:rsidR="00047613" w:rsidRPr="00816A3F">
        <w:rPr>
          <w:rFonts w:ascii="Arial" w:hAnsi="Arial" w:cs="Arial"/>
        </w:rPr>
        <w:t>Jedná se o</w:t>
      </w:r>
      <w:r w:rsidRPr="00816A3F">
        <w:rPr>
          <w:rFonts w:ascii="Arial" w:hAnsi="Arial" w:cs="Arial"/>
        </w:rPr>
        <w:t xml:space="preserve"> objekt </w:t>
      </w:r>
      <w:r w:rsidR="00047613" w:rsidRPr="00816A3F">
        <w:rPr>
          <w:rFonts w:ascii="Arial" w:hAnsi="Arial" w:cs="Arial"/>
        </w:rPr>
        <w:t>členitého tvaru s největšími půdorysnými rozměry 89,5 m x 64,8 m</w:t>
      </w:r>
      <w:r w:rsidR="00BC4FDB">
        <w:rPr>
          <w:rFonts w:ascii="Arial" w:hAnsi="Arial" w:cs="Arial"/>
        </w:rPr>
        <w:t xml:space="preserve"> </w:t>
      </w:r>
      <w:del w:id="0" w:author="Lucie Pavlistikova" w:date="2020-03-12T07:42:00Z">
        <w:r w:rsidR="00BC4FDB" w:rsidDel="004C36A0">
          <w:rPr>
            <w:rFonts w:ascii="Arial" w:hAnsi="Arial" w:cs="Arial"/>
          </w:rPr>
          <w:delText xml:space="preserve">zastřešení </w:delText>
        </w:r>
      </w:del>
      <w:ins w:id="1" w:author="Lucie Pavlistikova" w:date="2020-03-12T07:42:00Z">
        <w:r w:rsidR="004C36A0">
          <w:rPr>
            <w:rFonts w:ascii="Arial" w:hAnsi="Arial" w:cs="Arial"/>
          </w:rPr>
          <w:t xml:space="preserve">zastřešený </w:t>
        </w:r>
      </w:ins>
      <w:r w:rsidR="00BC4FDB">
        <w:rPr>
          <w:rFonts w:ascii="Arial" w:hAnsi="Arial" w:cs="Arial"/>
        </w:rPr>
        <w:t>plochou střechou v n</w:t>
      </w:r>
      <w:r w:rsidR="00047613" w:rsidRPr="00816A3F">
        <w:rPr>
          <w:rFonts w:ascii="Arial" w:hAnsi="Arial" w:cs="Arial"/>
        </w:rPr>
        <w:t>ěkolika výškových úrovních. Objekt nebude podsklepený a bude mít dvě</w:t>
      </w:r>
      <w:r w:rsidR="00BC4FDB">
        <w:rPr>
          <w:rFonts w:ascii="Arial" w:hAnsi="Arial" w:cs="Arial"/>
        </w:rPr>
        <w:t>, lokálně tři</w:t>
      </w:r>
      <w:r w:rsidR="00047613" w:rsidRPr="00816A3F">
        <w:rPr>
          <w:rFonts w:ascii="Arial" w:hAnsi="Arial" w:cs="Arial"/>
        </w:rPr>
        <w:t xml:space="preserve"> nadzemní</w:t>
      </w:r>
      <w:r w:rsidR="00BC4FDB">
        <w:rPr>
          <w:rFonts w:ascii="Arial" w:hAnsi="Arial" w:cs="Arial"/>
        </w:rPr>
        <w:t xml:space="preserve"> </w:t>
      </w:r>
      <w:r w:rsidR="00047613" w:rsidRPr="00816A3F">
        <w:rPr>
          <w:rFonts w:ascii="Arial" w:hAnsi="Arial" w:cs="Arial"/>
        </w:rPr>
        <w:t xml:space="preserve">podlaží. </w:t>
      </w:r>
    </w:p>
    <w:p w14:paraId="1B402B69" w14:textId="77777777" w:rsidR="00047613" w:rsidRPr="00D17B29" w:rsidRDefault="00047613" w:rsidP="00047613">
      <w:pPr>
        <w:rPr>
          <w:rFonts w:ascii="Arial" w:hAnsi="Arial" w:cs="Arial"/>
          <w:b/>
          <w:color w:val="538135" w:themeColor="accent6" w:themeShade="BF"/>
          <w:sz w:val="24"/>
          <w:szCs w:val="24"/>
        </w:rPr>
      </w:pPr>
      <w:r w:rsidRPr="00D17B29">
        <w:rPr>
          <w:rFonts w:ascii="Arial" w:hAnsi="Arial" w:cs="Arial"/>
          <w:b/>
          <w:color w:val="538135" w:themeColor="accent6" w:themeShade="BF"/>
          <w:sz w:val="24"/>
          <w:szCs w:val="24"/>
        </w:rPr>
        <w:t>PODKLADY</w:t>
      </w:r>
    </w:p>
    <w:p w14:paraId="07CE0B07" w14:textId="77777777" w:rsidR="00047613" w:rsidRPr="00816A3F" w:rsidRDefault="00047613" w:rsidP="00047613">
      <w:pPr>
        <w:pStyle w:val="Odsekzoznamu"/>
        <w:numPr>
          <w:ilvl w:val="0"/>
          <w:numId w:val="3"/>
        </w:numPr>
        <w:jc w:val="both"/>
        <w:rPr>
          <w:rFonts w:ascii="Arial" w:hAnsi="Arial" w:cs="Arial"/>
        </w:rPr>
      </w:pPr>
      <w:r w:rsidRPr="00816A3F">
        <w:rPr>
          <w:rFonts w:ascii="Arial" w:hAnsi="Arial" w:cs="Arial"/>
        </w:rPr>
        <w:t>Architektonicko-stavební část projektové dokumentace</w:t>
      </w:r>
    </w:p>
    <w:p w14:paraId="0689C1A5" w14:textId="77777777" w:rsidR="00047613" w:rsidRPr="00816A3F" w:rsidRDefault="00047613" w:rsidP="00047613">
      <w:pPr>
        <w:pStyle w:val="Odsekzoznamu"/>
        <w:numPr>
          <w:ilvl w:val="0"/>
          <w:numId w:val="3"/>
        </w:numPr>
        <w:jc w:val="both"/>
        <w:rPr>
          <w:rFonts w:ascii="Arial" w:hAnsi="Arial" w:cs="Arial"/>
        </w:rPr>
      </w:pPr>
      <w:r w:rsidRPr="00816A3F">
        <w:rPr>
          <w:rFonts w:ascii="Arial" w:hAnsi="Arial" w:cs="Arial"/>
        </w:rPr>
        <w:t>Konzultace s generálním projektantem</w:t>
      </w:r>
    </w:p>
    <w:p w14:paraId="6DD68FF6" w14:textId="311F8DEE" w:rsidR="00047613" w:rsidRDefault="00047613" w:rsidP="00047613">
      <w:pPr>
        <w:pStyle w:val="Odsekzoznamu"/>
        <w:numPr>
          <w:ilvl w:val="0"/>
          <w:numId w:val="3"/>
        </w:numPr>
        <w:jc w:val="both"/>
        <w:rPr>
          <w:rFonts w:ascii="Arial" w:hAnsi="Arial" w:cs="Arial"/>
        </w:rPr>
      </w:pPr>
      <w:r w:rsidRPr="00816A3F">
        <w:rPr>
          <w:rFonts w:ascii="Arial" w:hAnsi="Arial" w:cs="Arial"/>
        </w:rPr>
        <w:t xml:space="preserve">Inženýrsko-geologický průzkum realizovaný firmou FONTANUS CZ </w:t>
      </w:r>
      <w:del w:id="2" w:author="Lucie Pavlistikova" w:date="2020-03-12T08:07:00Z">
        <w:r w:rsidRPr="00816A3F" w:rsidDel="0070026E">
          <w:rPr>
            <w:rFonts w:ascii="Arial" w:hAnsi="Arial" w:cs="Arial"/>
          </w:rPr>
          <w:delText>s.r.o</w:delText>
        </w:r>
      </w:del>
      <w:ins w:id="3" w:author="Lucie Pavlistikova" w:date="2020-03-12T08:07:00Z">
        <w:r w:rsidR="0070026E" w:rsidRPr="00816A3F">
          <w:rPr>
            <w:rFonts w:ascii="Arial" w:hAnsi="Arial" w:cs="Arial"/>
          </w:rPr>
          <w:t>s.r.o.</w:t>
        </w:r>
      </w:ins>
      <w:r w:rsidRPr="00816A3F">
        <w:rPr>
          <w:rFonts w:ascii="Arial" w:hAnsi="Arial" w:cs="Arial"/>
        </w:rPr>
        <w:t xml:space="preserve">, Hornická 209, 284 01 </w:t>
      </w:r>
      <w:del w:id="4" w:author="Lucie Pavlistikova" w:date="2020-03-12T08:07:00Z">
        <w:r w:rsidRPr="00816A3F" w:rsidDel="007D3F0F">
          <w:rPr>
            <w:rFonts w:ascii="Arial" w:hAnsi="Arial" w:cs="Arial"/>
          </w:rPr>
          <w:delText xml:space="preserve"> </w:delText>
        </w:r>
      </w:del>
      <w:r w:rsidRPr="00816A3F">
        <w:rPr>
          <w:rFonts w:ascii="Arial" w:hAnsi="Arial" w:cs="Arial"/>
        </w:rPr>
        <w:t>Kutná Hora ze dne 31.</w:t>
      </w:r>
      <w:r w:rsidR="00EB7C5C">
        <w:rPr>
          <w:rFonts w:ascii="Arial" w:hAnsi="Arial" w:cs="Arial"/>
        </w:rPr>
        <w:t xml:space="preserve"> </w:t>
      </w:r>
      <w:r w:rsidRPr="00816A3F">
        <w:rPr>
          <w:rFonts w:ascii="Arial" w:hAnsi="Arial" w:cs="Arial"/>
        </w:rPr>
        <w:t>08.</w:t>
      </w:r>
      <w:r w:rsidR="00EB7C5C">
        <w:rPr>
          <w:rFonts w:ascii="Arial" w:hAnsi="Arial" w:cs="Arial"/>
        </w:rPr>
        <w:t xml:space="preserve"> </w:t>
      </w:r>
      <w:r w:rsidRPr="00816A3F">
        <w:rPr>
          <w:rFonts w:ascii="Arial" w:hAnsi="Arial" w:cs="Arial"/>
        </w:rPr>
        <w:t>2018</w:t>
      </w:r>
    </w:p>
    <w:p w14:paraId="5B5DB2F9" w14:textId="479D552A" w:rsidR="008E38AD" w:rsidRPr="00816A3F" w:rsidDel="00417AA6" w:rsidRDefault="008E38AD" w:rsidP="00047613">
      <w:pPr>
        <w:pStyle w:val="Odsekzoznamu"/>
        <w:numPr>
          <w:ilvl w:val="0"/>
          <w:numId w:val="3"/>
        </w:numPr>
        <w:jc w:val="both"/>
        <w:rPr>
          <w:del w:id="5" w:author="Šéf" w:date="2020-03-12T13:34:00Z"/>
          <w:rFonts w:ascii="Arial" w:hAnsi="Arial" w:cs="Arial"/>
        </w:rPr>
      </w:pPr>
      <w:del w:id="6" w:author="Šéf" w:date="2020-03-12T13:34:00Z">
        <w:r w:rsidDel="00417AA6">
          <w:rPr>
            <w:rFonts w:ascii="Arial" w:hAnsi="Arial" w:cs="Arial"/>
          </w:rPr>
          <w:delText>Katalog firmy XELLA</w:delText>
        </w:r>
      </w:del>
    </w:p>
    <w:p w14:paraId="34A7D5CC" w14:textId="77777777" w:rsidR="00047613" w:rsidRPr="00816A3F" w:rsidRDefault="00047613" w:rsidP="00047613">
      <w:pPr>
        <w:pStyle w:val="Odsekzoznamu"/>
        <w:jc w:val="both"/>
        <w:rPr>
          <w:rFonts w:ascii="Arial" w:hAnsi="Arial" w:cs="Arial"/>
        </w:rPr>
      </w:pPr>
    </w:p>
    <w:p w14:paraId="25C1B6B2" w14:textId="77777777" w:rsidR="004E123D" w:rsidRPr="00D17B29" w:rsidRDefault="007D0E73" w:rsidP="00047613">
      <w:pPr>
        <w:pStyle w:val="Odsekzoznamu"/>
        <w:numPr>
          <w:ilvl w:val="0"/>
          <w:numId w:val="2"/>
        </w:numPr>
        <w:ind w:left="357" w:hanging="357"/>
        <w:rPr>
          <w:rFonts w:ascii="Arial" w:hAnsi="Arial" w:cs="Arial"/>
          <w:b/>
          <w:caps/>
          <w:color w:val="538135" w:themeColor="accent6" w:themeShade="BF"/>
          <w:sz w:val="24"/>
          <w:szCs w:val="24"/>
        </w:rPr>
      </w:pPr>
      <w:r w:rsidRPr="00D17B29">
        <w:rPr>
          <w:rFonts w:ascii="Arial" w:hAnsi="Arial" w:cs="Arial"/>
          <w:b/>
          <w:caps/>
          <w:color w:val="538135" w:themeColor="accent6" w:themeShade="BF"/>
          <w:sz w:val="24"/>
          <w:szCs w:val="24"/>
        </w:rPr>
        <w:t>Základové poměry</w:t>
      </w:r>
    </w:p>
    <w:p w14:paraId="138A9E5D" w14:textId="77777777" w:rsidR="007D0E73" w:rsidRPr="00D17B29" w:rsidRDefault="007D0E73" w:rsidP="000A3A47">
      <w:pPr>
        <w:spacing w:line="276" w:lineRule="auto"/>
        <w:ind w:firstLine="357"/>
        <w:jc w:val="both"/>
        <w:rPr>
          <w:rFonts w:ascii="Arial" w:hAnsi="Arial" w:cs="Arial"/>
        </w:rPr>
      </w:pPr>
      <w:r w:rsidRPr="00D17B29">
        <w:rPr>
          <w:rFonts w:ascii="Arial" w:hAnsi="Arial" w:cs="Arial"/>
        </w:rPr>
        <w:t>Pro zjištění základových poměrů byl na pozemku realizován inženýrsko-geologický průzkum FONTANUS CZ s.r.o. a znej vyplývá</w:t>
      </w:r>
      <w:r w:rsidR="003A63E1" w:rsidRPr="00D17B29">
        <w:rPr>
          <w:rFonts w:ascii="Arial" w:hAnsi="Arial" w:cs="Arial"/>
        </w:rPr>
        <w:t>, že se jedná složité základové poměry.</w:t>
      </w:r>
      <w:r w:rsidR="00047613" w:rsidRPr="00D17B29">
        <w:rPr>
          <w:rFonts w:ascii="Arial" w:hAnsi="Arial" w:cs="Arial"/>
        </w:rPr>
        <w:t xml:space="preserve"> Z posudku citujeme:</w:t>
      </w:r>
      <w:bookmarkStart w:id="7" w:name="_GoBack"/>
      <w:bookmarkEnd w:id="7"/>
    </w:p>
    <w:p w14:paraId="47EA0524" w14:textId="05E2BEA1" w:rsidR="00047613" w:rsidRPr="00D17B29" w:rsidRDefault="00047613" w:rsidP="000A3A47">
      <w:pPr>
        <w:spacing w:line="276" w:lineRule="auto"/>
        <w:ind w:firstLine="708"/>
        <w:jc w:val="both"/>
        <w:rPr>
          <w:rFonts w:ascii="Arial" w:hAnsi="Arial" w:cs="Arial"/>
        </w:rPr>
      </w:pPr>
      <w:r w:rsidRPr="00D17B29">
        <w:rPr>
          <w:rFonts w:ascii="Arial" w:hAnsi="Arial" w:cs="Arial"/>
        </w:rPr>
        <w:t>„S odvoláním na informace získané ze všech zmíněných nových i z blízkých arch</w:t>
      </w:r>
      <w:del w:id="8" w:author="Lucie Pavlistikova" w:date="2020-03-12T07:43:00Z">
        <w:r w:rsidRPr="00D17B29" w:rsidDel="004C36A0">
          <w:rPr>
            <w:rFonts w:ascii="Arial" w:hAnsi="Arial" w:cs="Arial"/>
          </w:rPr>
          <w:delText>í</w:delText>
        </w:r>
      </w:del>
      <w:ins w:id="9" w:author="Lucie Pavlistikova" w:date="2020-03-12T07:43:00Z">
        <w:r w:rsidR="004C36A0">
          <w:rPr>
            <w:rFonts w:ascii="Arial" w:hAnsi="Arial" w:cs="Arial"/>
          </w:rPr>
          <w:t>i</w:t>
        </w:r>
      </w:ins>
      <w:r w:rsidRPr="00D17B29">
        <w:rPr>
          <w:rFonts w:ascii="Arial" w:hAnsi="Arial" w:cs="Arial"/>
        </w:rPr>
        <w:t>vních průzkumných děl provedených v minulosti v blízkém okolí řešené plochy je možno klasifikovat inženýrskogeologické poměry v daném prostoru za složité.</w:t>
      </w:r>
    </w:p>
    <w:p w14:paraId="77D4081F" w14:textId="380C9A03" w:rsidR="00047613" w:rsidRPr="00D17B29" w:rsidRDefault="00047613" w:rsidP="000A3A47">
      <w:pPr>
        <w:spacing w:after="360" w:line="276" w:lineRule="auto"/>
        <w:jc w:val="both"/>
        <w:rPr>
          <w:rFonts w:ascii="Arial" w:hAnsi="Arial" w:cs="Arial"/>
          <w:i/>
        </w:rPr>
      </w:pPr>
      <w:r w:rsidRPr="00D17B29">
        <w:rPr>
          <w:rFonts w:ascii="Arial" w:hAnsi="Arial" w:cs="Arial"/>
          <w:i/>
        </w:rPr>
        <w:t xml:space="preserve">Důvodem pro tuto klasifikaci je především relativně mělké zaklesnutí ustálené HPV, které má za následek vyšší saturaci jílovitých zemin v úrovni eventuálního plošného zakládání či těsně pod ní, s přímým dopadem na geomechanické vlastnosti základových zemin (tuhá až měkká konzistence jílovitých zemin, nízká únosnost a vysoká stlačitelnost jílovitých zemin při </w:t>
      </w:r>
      <w:del w:id="10" w:author="Lucie Pavlistikova" w:date="2020-03-12T07:44:00Z">
        <w:r w:rsidRPr="00D17B29" w:rsidDel="004C36A0">
          <w:rPr>
            <w:rFonts w:ascii="Arial" w:hAnsi="Arial" w:cs="Arial"/>
            <w:i/>
          </w:rPr>
          <w:delText xml:space="preserve">přitížení </w:delText>
        </w:r>
      </w:del>
      <w:ins w:id="11" w:author="Lucie Pavlistikova" w:date="2020-03-12T07:44:00Z">
        <w:r w:rsidR="004C36A0">
          <w:rPr>
            <w:rFonts w:ascii="Arial" w:hAnsi="Arial" w:cs="Arial"/>
            <w:i/>
          </w:rPr>
          <w:t>zatížení</w:t>
        </w:r>
        <w:r w:rsidR="004C36A0" w:rsidRPr="00D17B29">
          <w:rPr>
            <w:rFonts w:ascii="Arial" w:hAnsi="Arial" w:cs="Arial"/>
            <w:i/>
          </w:rPr>
          <w:t xml:space="preserve"> </w:t>
        </w:r>
      </w:ins>
      <w:del w:id="12" w:author="Lucie Pavlistikova" w:date="2020-03-12T08:07:00Z">
        <w:r w:rsidRPr="00D17B29" w:rsidDel="008915B6">
          <w:rPr>
            <w:rFonts w:ascii="Arial" w:hAnsi="Arial" w:cs="Arial"/>
            <w:i/>
          </w:rPr>
          <w:delText>a pod.</w:delText>
        </w:r>
      </w:del>
      <w:ins w:id="13" w:author="Lucie Pavlistikova" w:date="2020-03-12T08:07:00Z">
        <w:r w:rsidR="008915B6" w:rsidRPr="00D17B29">
          <w:rPr>
            <w:rFonts w:ascii="Arial" w:hAnsi="Arial" w:cs="Arial"/>
            <w:i/>
          </w:rPr>
          <w:t>apod.</w:t>
        </w:r>
      </w:ins>
      <w:r w:rsidRPr="00D17B29">
        <w:rPr>
          <w:rFonts w:ascii="Arial" w:hAnsi="Arial" w:cs="Arial"/>
          <w:i/>
        </w:rPr>
        <w:t>). Za další důvod lze považovat přítomnost mioce</w:t>
      </w:r>
      <w:r w:rsidR="00816A3F" w:rsidRPr="00D17B29">
        <w:rPr>
          <w:rFonts w:ascii="Arial" w:hAnsi="Arial" w:cs="Arial"/>
          <w:i/>
        </w:rPr>
        <w:t>nních vysoce plastických jílů v hlubší</w:t>
      </w:r>
      <w:ins w:id="14" w:author="Lucie Pavlistikova" w:date="2020-03-12T07:44:00Z">
        <w:r w:rsidR="004C36A0">
          <w:rPr>
            <w:rFonts w:ascii="Arial" w:hAnsi="Arial" w:cs="Arial"/>
            <w:i/>
          </w:rPr>
          <w:t>m</w:t>
        </w:r>
      </w:ins>
      <w:r w:rsidR="00816A3F" w:rsidRPr="00D17B29">
        <w:rPr>
          <w:rFonts w:ascii="Arial" w:hAnsi="Arial" w:cs="Arial"/>
          <w:i/>
        </w:rPr>
        <w:t xml:space="preserve"> podzákladí, jejichž konzistence je zpočátku měkká, hlouběji pak tuhá a jen zvolna se směrem do hloubky mění v pevnou. Dle informací, které jsme pro zpracování předkládaného IGP obdrželi od projektanta stavby, je projektovaný objekt nemocnice a výjezdové základny ZZS PAK hodnocen jako náročná stavební konstrukce.“.</w:t>
      </w:r>
    </w:p>
    <w:p w14:paraId="1C48897F" w14:textId="77777777" w:rsidR="00816A3F" w:rsidRPr="00D17B29" w:rsidRDefault="00816A3F" w:rsidP="000A3A47">
      <w:pPr>
        <w:spacing w:line="276" w:lineRule="auto"/>
        <w:rPr>
          <w:rFonts w:ascii="Arial" w:hAnsi="Arial" w:cs="Arial"/>
          <w:b/>
        </w:rPr>
      </w:pPr>
      <w:r w:rsidRPr="00D17B29">
        <w:rPr>
          <w:rFonts w:ascii="Arial" w:hAnsi="Arial" w:cs="Arial"/>
          <w:b/>
        </w:rPr>
        <w:t>Doporučení pro zakládání z IGP:</w:t>
      </w:r>
    </w:p>
    <w:p w14:paraId="25CF86E9" w14:textId="2A172327" w:rsidR="00816A3F" w:rsidRPr="00D17B29" w:rsidRDefault="00816A3F" w:rsidP="000A3A47">
      <w:pPr>
        <w:spacing w:line="276" w:lineRule="auto"/>
        <w:ind w:firstLine="708"/>
        <w:jc w:val="both"/>
        <w:rPr>
          <w:rFonts w:ascii="Arial" w:hAnsi="Arial" w:cs="Arial"/>
          <w:i/>
        </w:rPr>
      </w:pPr>
      <w:r w:rsidRPr="00D17B29">
        <w:rPr>
          <w:rFonts w:ascii="Arial" w:hAnsi="Arial" w:cs="Arial"/>
          <w:i/>
        </w:rPr>
        <w:t xml:space="preserve">„Přestože inženýrskogeologické poměry jsou </w:t>
      </w:r>
      <w:del w:id="15" w:author="Lucie Pavlistikova" w:date="2020-03-12T07:45:00Z">
        <w:r w:rsidRPr="00D17B29" w:rsidDel="004C36A0">
          <w:rPr>
            <w:rFonts w:ascii="Arial" w:hAnsi="Arial" w:cs="Arial"/>
            <w:i/>
          </w:rPr>
          <w:delText xml:space="preserve">na </w:delText>
        </w:r>
      </w:del>
      <w:ins w:id="16" w:author="Lucie Pavlistikova" w:date="2020-03-12T07:45:00Z">
        <w:r w:rsidR="004C36A0">
          <w:rPr>
            <w:rFonts w:ascii="Arial" w:hAnsi="Arial" w:cs="Arial"/>
            <w:i/>
          </w:rPr>
          <w:t>v</w:t>
        </w:r>
        <w:r w:rsidR="004C36A0" w:rsidRPr="00D17B29">
          <w:rPr>
            <w:rFonts w:ascii="Arial" w:hAnsi="Arial" w:cs="Arial"/>
            <w:i/>
          </w:rPr>
          <w:t xml:space="preserve"> </w:t>
        </w:r>
      </w:ins>
      <w:r w:rsidRPr="00D17B29">
        <w:rPr>
          <w:rFonts w:ascii="Arial" w:hAnsi="Arial" w:cs="Arial"/>
          <w:i/>
        </w:rPr>
        <w:t>lokalitě složité (komentář viz</w:t>
      </w:r>
      <w:ins w:id="17" w:author="Lucie Pavlistikova" w:date="2020-03-12T07:46:00Z">
        <w:r w:rsidR="004C36A0">
          <w:rPr>
            <w:rFonts w:ascii="Arial" w:hAnsi="Arial" w:cs="Arial"/>
            <w:i/>
          </w:rPr>
          <w:t>.</w:t>
        </w:r>
      </w:ins>
      <w:r w:rsidRPr="00D17B29">
        <w:rPr>
          <w:rFonts w:ascii="Arial" w:hAnsi="Arial" w:cs="Arial"/>
          <w:i/>
        </w:rPr>
        <w:t xml:space="preserve"> výše), lze v takovémto případě dle našeho názoru na lokalitě uvažovat o variantě mělkého plošného založení projektovaného objektu.“.</w:t>
      </w:r>
    </w:p>
    <w:p w14:paraId="25774DD8" w14:textId="77777777" w:rsidR="00816A3F" w:rsidRPr="00D17B29" w:rsidRDefault="00816A3F" w:rsidP="000A3A47">
      <w:pPr>
        <w:spacing w:line="276" w:lineRule="auto"/>
        <w:jc w:val="both"/>
        <w:rPr>
          <w:rFonts w:ascii="Arial" w:hAnsi="Arial" w:cs="Arial"/>
          <w:i/>
        </w:rPr>
      </w:pPr>
      <w:r w:rsidRPr="00D17B29">
        <w:rPr>
          <w:rFonts w:ascii="Arial" w:hAnsi="Arial" w:cs="Arial"/>
          <w:i/>
        </w:rPr>
        <w:tab/>
        <w:t xml:space="preserve">„…je při úvahách o případném plošném založení objektu nutno vycházet z toho, že bude třeba uskutečnit částečné odtěžení nevyhovujících zemin z podzákladí a jejich náhradu (výměnu) za vrstevnatý sendvičový hutněný násyp z kvalitních štěrkodrtí který vytvoří dostatečně únosné a přijatelně a rovnoměrně stlačitelné </w:t>
      </w:r>
      <w:r w:rsidR="000A3A47" w:rsidRPr="00D17B29">
        <w:rPr>
          <w:rFonts w:ascii="Arial" w:hAnsi="Arial" w:cs="Arial"/>
          <w:i/>
        </w:rPr>
        <w:t>podloží pro vyztuženou monolitickou železobetonovou základovou desku, na níž by byl objekt založen.“.</w:t>
      </w:r>
    </w:p>
    <w:p w14:paraId="6CF22FF5" w14:textId="77777777" w:rsidR="000A3A47" w:rsidRDefault="000A3A47">
      <w:pPr>
        <w:rPr>
          <w:rFonts w:ascii="Arial" w:hAnsi="Arial" w:cs="Arial"/>
          <w:b/>
          <w:caps/>
          <w:color w:val="538135" w:themeColor="accent6" w:themeShade="BF"/>
        </w:rPr>
      </w:pPr>
      <w:r>
        <w:rPr>
          <w:rFonts w:ascii="Arial" w:hAnsi="Arial" w:cs="Arial"/>
          <w:b/>
          <w:caps/>
          <w:color w:val="538135" w:themeColor="accent6" w:themeShade="BF"/>
        </w:rPr>
        <w:br w:type="page"/>
      </w:r>
    </w:p>
    <w:p w14:paraId="2226B7B3" w14:textId="77777777" w:rsidR="007D0E73" w:rsidRPr="00D17B29" w:rsidRDefault="007D0E73" w:rsidP="000A3A47">
      <w:pPr>
        <w:pStyle w:val="Odsekzoznamu"/>
        <w:numPr>
          <w:ilvl w:val="0"/>
          <w:numId w:val="2"/>
        </w:numPr>
        <w:ind w:left="357" w:hanging="357"/>
        <w:rPr>
          <w:rFonts w:ascii="Arial" w:hAnsi="Arial" w:cs="Arial"/>
          <w:b/>
          <w:caps/>
          <w:color w:val="538135" w:themeColor="accent6" w:themeShade="BF"/>
          <w:sz w:val="24"/>
          <w:szCs w:val="24"/>
        </w:rPr>
      </w:pPr>
      <w:r w:rsidRPr="00D17B29">
        <w:rPr>
          <w:rFonts w:ascii="Arial" w:hAnsi="Arial" w:cs="Arial"/>
          <w:b/>
          <w:caps/>
          <w:color w:val="538135" w:themeColor="accent6" w:themeShade="BF"/>
          <w:sz w:val="24"/>
          <w:szCs w:val="24"/>
        </w:rPr>
        <w:lastRenderedPageBreak/>
        <w:t>Popis nosného systému</w:t>
      </w:r>
    </w:p>
    <w:p w14:paraId="426224DF" w14:textId="08F665A4" w:rsidR="007D0E73" w:rsidRPr="00D17B29" w:rsidRDefault="007D0E73" w:rsidP="00D17B29">
      <w:pPr>
        <w:spacing w:line="276" w:lineRule="auto"/>
        <w:ind w:firstLine="357"/>
        <w:jc w:val="both"/>
        <w:rPr>
          <w:rFonts w:ascii="Arial" w:hAnsi="Arial" w:cs="Arial"/>
        </w:rPr>
      </w:pPr>
      <w:r w:rsidRPr="00D17B29">
        <w:rPr>
          <w:rFonts w:ascii="Arial" w:hAnsi="Arial" w:cs="Arial"/>
        </w:rPr>
        <w:t>Nosný systém je navržen jako stěnový. V místech, kde byla překročena únosnost zdiva jsou navrženy železobetonové sloupy.</w:t>
      </w:r>
      <w:r w:rsidR="008E38AD">
        <w:rPr>
          <w:rFonts w:ascii="Arial" w:hAnsi="Arial" w:cs="Arial"/>
        </w:rPr>
        <w:t xml:space="preserve"> A to jak v </w:t>
      </w:r>
      <w:r w:rsidR="008E38AD" w:rsidRPr="0029175E">
        <w:rPr>
          <w:rFonts w:ascii="Arial" w:hAnsi="Arial" w:cs="Arial"/>
        </w:rPr>
        <w:t>p</w:t>
      </w:r>
      <w:r w:rsidR="008E38AD" w:rsidRPr="0029175E">
        <w:rPr>
          <w:rFonts w:ascii="Arial" w:hAnsi="Arial" w:cs="Arial"/>
          <w:rPrChange w:id="18" w:author="Kitti Orszaghova" w:date="2020-03-11T20:50:00Z">
            <w:rPr>
              <w:rFonts w:ascii="Arial" w:hAnsi="Arial" w:cs="Arial"/>
              <w:lang w:val="sk-SK"/>
            </w:rPr>
          </w:rPrChange>
        </w:rPr>
        <w:t>řízemí</w:t>
      </w:r>
      <w:r w:rsidR="008E38AD">
        <w:rPr>
          <w:rFonts w:ascii="Arial" w:hAnsi="Arial" w:cs="Arial"/>
          <w:lang w:val="sk-SK"/>
        </w:rPr>
        <w:t>, tak i na 2NP.</w:t>
      </w:r>
      <w:r w:rsidRPr="00D17B29">
        <w:rPr>
          <w:rFonts w:ascii="Arial" w:hAnsi="Arial" w:cs="Arial"/>
        </w:rPr>
        <w:t xml:space="preserve"> Stropní konstrukce budou zhotoveny jako kombinace vložkového stropu </w:t>
      </w:r>
      <w:del w:id="19" w:author="Šéf" w:date="2020-03-12T13:14:00Z">
        <w:r w:rsidRPr="00D17B29" w:rsidDel="004B027B">
          <w:rPr>
            <w:rFonts w:ascii="Arial" w:hAnsi="Arial" w:cs="Arial"/>
          </w:rPr>
          <w:delText xml:space="preserve">YTONG </w:delText>
        </w:r>
      </w:del>
      <w:r w:rsidRPr="00D17B29">
        <w:rPr>
          <w:rFonts w:ascii="Arial" w:hAnsi="Arial" w:cs="Arial"/>
        </w:rPr>
        <w:t>s nadbetonávkou 80 mm a monolitické železobetonové stropy.</w:t>
      </w:r>
    </w:p>
    <w:p w14:paraId="4A2D467E" w14:textId="77777777" w:rsidR="000A3A47" w:rsidRPr="00816A3F" w:rsidRDefault="000A3A47" w:rsidP="000A3A47">
      <w:pPr>
        <w:spacing w:line="276" w:lineRule="auto"/>
        <w:ind w:firstLine="357"/>
        <w:rPr>
          <w:rFonts w:ascii="Arial" w:hAnsi="Arial" w:cs="Arial"/>
          <w:sz w:val="20"/>
          <w:szCs w:val="20"/>
        </w:rPr>
      </w:pPr>
    </w:p>
    <w:p w14:paraId="45F6348D" w14:textId="77777777" w:rsidR="007D0E73" w:rsidRPr="000A3A47" w:rsidRDefault="007D0E73" w:rsidP="000A3A47">
      <w:pPr>
        <w:pStyle w:val="Odsekzoznamu"/>
        <w:numPr>
          <w:ilvl w:val="1"/>
          <w:numId w:val="2"/>
        </w:numPr>
        <w:ind w:left="431" w:hanging="431"/>
        <w:rPr>
          <w:rFonts w:ascii="Arial" w:hAnsi="Arial" w:cs="Arial"/>
          <w:b/>
          <w:caps/>
          <w:color w:val="538135" w:themeColor="accent6" w:themeShade="BF"/>
        </w:rPr>
      </w:pPr>
      <w:r w:rsidRPr="000A3A47">
        <w:rPr>
          <w:rFonts w:ascii="Arial" w:hAnsi="Arial" w:cs="Arial"/>
          <w:b/>
          <w:caps/>
          <w:color w:val="538135" w:themeColor="accent6" w:themeShade="BF"/>
        </w:rPr>
        <w:t>Založení objektu</w:t>
      </w:r>
    </w:p>
    <w:p w14:paraId="114AEAD4" w14:textId="1FC87C1C" w:rsidR="008E38AD" w:rsidRDefault="007D0E73" w:rsidP="000A3A47">
      <w:pPr>
        <w:spacing w:line="276" w:lineRule="auto"/>
        <w:jc w:val="both"/>
        <w:rPr>
          <w:rFonts w:ascii="Arial" w:hAnsi="Arial" w:cs="Arial"/>
        </w:rPr>
      </w:pPr>
      <w:r w:rsidRPr="00D17B29">
        <w:rPr>
          <w:rFonts w:ascii="Arial" w:hAnsi="Arial" w:cs="Arial"/>
        </w:rPr>
        <w:t>Objekt bude založený plošně na železobetonové základové desce. Při založení objektu bude nutné provést stabilizaci vápnem</w:t>
      </w:r>
      <w:r w:rsidR="008E38AD">
        <w:rPr>
          <w:rFonts w:ascii="Arial" w:hAnsi="Arial" w:cs="Arial"/>
        </w:rPr>
        <w:t xml:space="preserve"> a cementem</w:t>
      </w:r>
      <w:r w:rsidRPr="00D17B29">
        <w:rPr>
          <w:rFonts w:ascii="Arial" w:hAnsi="Arial" w:cs="Arial"/>
        </w:rPr>
        <w:t xml:space="preserve">. </w:t>
      </w:r>
      <w:r w:rsidR="008E38AD">
        <w:rPr>
          <w:rFonts w:ascii="Arial" w:hAnsi="Arial" w:cs="Arial"/>
        </w:rPr>
        <w:t>Je pot</w:t>
      </w:r>
      <w:r w:rsidR="00D306D6">
        <w:rPr>
          <w:rFonts w:ascii="Arial" w:hAnsi="Arial" w:cs="Arial"/>
        </w:rPr>
        <w:t>ř</w:t>
      </w:r>
      <w:r w:rsidR="008E38AD">
        <w:rPr>
          <w:rFonts w:ascii="Arial" w:hAnsi="Arial" w:cs="Arial"/>
        </w:rPr>
        <w:t>ebné</w:t>
      </w:r>
      <w:r w:rsidR="00D306D6">
        <w:rPr>
          <w:rFonts w:ascii="Arial" w:hAnsi="Arial" w:cs="Arial"/>
        </w:rPr>
        <w:t>,</w:t>
      </w:r>
      <w:r w:rsidR="008E38AD">
        <w:rPr>
          <w:rFonts w:ascii="Arial" w:hAnsi="Arial" w:cs="Arial"/>
        </w:rPr>
        <w:t xml:space="preserve"> aby samotná stabilizace s její</w:t>
      </w:r>
      <w:ins w:id="20" w:author="Lucie Pavlistikova" w:date="2020-03-12T07:47:00Z">
        <w:r w:rsidR="004C36A0">
          <w:rPr>
            <w:rFonts w:ascii="Arial" w:hAnsi="Arial" w:cs="Arial"/>
          </w:rPr>
          <w:t>mi</w:t>
        </w:r>
      </w:ins>
      <w:r w:rsidR="008E38AD">
        <w:rPr>
          <w:rFonts w:ascii="Arial" w:hAnsi="Arial" w:cs="Arial"/>
        </w:rPr>
        <w:t xml:space="preserve"> parametry byla </w:t>
      </w:r>
      <w:r w:rsidR="00D306D6">
        <w:rPr>
          <w:rFonts w:ascii="Arial" w:hAnsi="Arial" w:cs="Arial"/>
        </w:rPr>
        <w:t xml:space="preserve">geotechnikem </w:t>
      </w:r>
      <w:r w:rsidR="008E38AD">
        <w:rPr>
          <w:rFonts w:ascii="Arial" w:hAnsi="Arial" w:cs="Arial"/>
        </w:rPr>
        <w:t>navržena po tom, jak budou odstraněny povrchové vrstvy ornice a následně budou změřeny deformační parametry</w:t>
      </w:r>
      <w:r w:rsidR="00D306D6">
        <w:rPr>
          <w:rFonts w:ascii="Arial" w:hAnsi="Arial" w:cs="Arial"/>
        </w:rPr>
        <w:t xml:space="preserve"> stávajícího podloží. </w:t>
      </w:r>
      <w:ins w:id="21" w:author="Šéf" w:date="2020-03-12T13:20:00Z">
        <w:r w:rsidR="00AF2B70">
          <w:rPr>
            <w:rFonts w:ascii="Arial" w:hAnsi="Arial" w:cs="Arial"/>
          </w:rPr>
          <w:t>Měření deformačních parametr</w:t>
        </w:r>
      </w:ins>
      <w:ins w:id="22" w:author="Šéf" w:date="2020-03-12T13:22:00Z">
        <w:r w:rsidR="00AF2B70">
          <w:rPr>
            <w:rFonts w:ascii="Arial" w:hAnsi="Arial" w:cs="Arial"/>
          </w:rPr>
          <w:t>ů</w:t>
        </w:r>
        <w:r w:rsidR="00AF2B70">
          <w:rPr>
            <w:rFonts w:ascii="Arial" w:hAnsi="Arial" w:cs="Arial"/>
          </w:rPr>
          <w:t xml:space="preserve"> by mělo být v rastru min 1 měření na 50 m</w:t>
        </w:r>
      </w:ins>
      <w:ins w:id="23" w:author="Šéf" w:date="2020-03-12T13:23:00Z">
        <w:r w:rsidR="00AF2B70">
          <w:rPr>
            <w:rFonts w:ascii="Arial" w:hAnsi="Arial" w:cs="Arial"/>
            <w:vertAlign w:val="superscript"/>
          </w:rPr>
          <w:t>2</w:t>
        </w:r>
        <w:r w:rsidR="00AF2B70">
          <w:rPr>
            <w:rFonts w:ascii="Arial" w:hAnsi="Arial" w:cs="Arial"/>
          </w:rPr>
          <w:t>.</w:t>
        </w:r>
      </w:ins>
      <w:ins w:id="24" w:author="Šéf" w:date="2020-03-12T13:20:00Z">
        <w:r w:rsidR="00AF2B70">
          <w:rPr>
            <w:rFonts w:ascii="Arial" w:hAnsi="Arial" w:cs="Arial"/>
          </w:rPr>
          <w:t xml:space="preserve"> </w:t>
        </w:r>
      </w:ins>
      <w:r w:rsidR="00D306D6">
        <w:rPr>
          <w:rFonts w:ascii="Arial" w:hAnsi="Arial" w:cs="Arial"/>
        </w:rPr>
        <w:t>Požadujeme,</w:t>
      </w:r>
      <w:r w:rsidR="008E38AD">
        <w:rPr>
          <w:rFonts w:ascii="Arial" w:hAnsi="Arial" w:cs="Arial"/>
        </w:rPr>
        <w:t xml:space="preserve"> aby po vyhotovení stabilizace byli dosaženy na povrchu </w:t>
      </w:r>
      <w:r w:rsidR="0012267D" w:rsidRPr="00D17B29">
        <w:rPr>
          <w:rFonts w:ascii="Arial" w:hAnsi="Arial" w:cs="Arial"/>
        </w:rPr>
        <w:t>pláně</w:t>
      </w:r>
      <w:r w:rsidR="008E38AD">
        <w:rPr>
          <w:rFonts w:ascii="Arial" w:hAnsi="Arial" w:cs="Arial"/>
        </w:rPr>
        <w:t xml:space="preserve"> </w:t>
      </w:r>
      <w:del w:id="25" w:author="Lucie Pavlistikova" w:date="2020-03-12T07:47:00Z">
        <w:r w:rsidR="008E38AD" w:rsidDel="004C36A0">
          <w:rPr>
            <w:rFonts w:ascii="Arial" w:hAnsi="Arial" w:cs="Arial"/>
          </w:rPr>
          <w:delText xml:space="preserve">následovní </w:delText>
        </w:r>
      </w:del>
      <w:ins w:id="26" w:author="Lucie Pavlistikova" w:date="2020-03-12T07:47:00Z">
        <w:r w:rsidR="004C36A0">
          <w:rPr>
            <w:rFonts w:ascii="Arial" w:hAnsi="Arial" w:cs="Arial"/>
          </w:rPr>
          <w:t xml:space="preserve">následovné </w:t>
        </w:r>
      </w:ins>
      <w:r w:rsidR="008E38AD">
        <w:rPr>
          <w:rFonts w:ascii="Arial" w:hAnsi="Arial" w:cs="Arial"/>
        </w:rPr>
        <w:t>parametry:</w:t>
      </w:r>
    </w:p>
    <w:p w14:paraId="021F862F" w14:textId="77777777" w:rsidR="008E38AD" w:rsidRDefault="008E38AD" w:rsidP="008E38AD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>
        <w:rPr>
          <w:rFonts w:ascii="Arial" w:hAnsi="Arial" w:cs="Arial"/>
          <w:vertAlign w:val="subscript"/>
        </w:rPr>
        <w:t>def,2</w:t>
      </w:r>
      <w:r>
        <w:rPr>
          <w:rFonts w:ascii="Arial" w:hAnsi="Arial" w:cs="Arial"/>
        </w:rPr>
        <w:t xml:space="preserve"> = min 60 M</w:t>
      </w:r>
      <w:r w:rsidR="005503D4">
        <w:rPr>
          <w:rFonts w:ascii="Arial" w:hAnsi="Arial" w:cs="Arial"/>
        </w:rPr>
        <w:t>P</w:t>
      </w:r>
      <w:r>
        <w:rPr>
          <w:rFonts w:ascii="Arial" w:hAnsi="Arial" w:cs="Arial"/>
        </w:rPr>
        <w:t>a, pom</w:t>
      </w:r>
      <w:r w:rsidR="005503D4">
        <w:rPr>
          <w:rFonts w:ascii="Arial" w:hAnsi="Arial" w:cs="Arial"/>
        </w:rPr>
        <w:t>ě</w:t>
      </w:r>
      <w:r>
        <w:rPr>
          <w:rFonts w:ascii="Arial" w:hAnsi="Arial" w:cs="Arial"/>
        </w:rPr>
        <w:t>r E</w:t>
      </w:r>
      <w:r>
        <w:rPr>
          <w:rFonts w:ascii="Arial" w:hAnsi="Arial" w:cs="Arial"/>
          <w:vertAlign w:val="subscript"/>
        </w:rPr>
        <w:t>def,2</w:t>
      </w:r>
      <w:r>
        <w:rPr>
          <w:rFonts w:ascii="Arial" w:hAnsi="Arial" w:cs="Arial"/>
        </w:rPr>
        <w:t>/</w:t>
      </w:r>
      <w:r w:rsidRPr="008E38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hAnsi="Arial" w:cs="Arial"/>
          <w:vertAlign w:val="subscript"/>
        </w:rPr>
        <w:t>def,1</w:t>
      </w:r>
      <w:r w:rsidR="005503D4">
        <w:rPr>
          <w:rFonts w:ascii="Arial" w:hAnsi="Arial" w:cs="Arial"/>
          <w:vertAlign w:val="subscript"/>
        </w:rPr>
        <w:t xml:space="preserve"> </w:t>
      </w:r>
      <w:r w:rsidR="003925BC">
        <w:rPr>
          <w:rFonts w:ascii="Arial" w:hAnsi="Arial" w:cs="Arial"/>
        </w:rPr>
        <w:t>≤</w:t>
      </w:r>
      <w:r w:rsidR="005503D4">
        <w:rPr>
          <w:rFonts w:ascii="Arial" w:hAnsi="Arial" w:cs="Arial"/>
        </w:rPr>
        <w:t xml:space="preserve"> </w:t>
      </w:r>
      <w:r w:rsidR="003925BC">
        <w:rPr>
          <w:rFonts w:ascii="Arial" w:hAnsi="Arial" w:cs="Arial"/>
        </w:rPr>
        <w:t>2,4.</w:t>
      </w:r>
    </w:p>
    <w:p w14:paraId="0E6B7146" w14:textId="10C0662F" w:rsidR="003925BC" w:rsidRDefault="003925BC" w:rsidP="008E38AD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Tomu musí též zodpovídat návrh poměru vápna a cementu, </w:t>
      </w:r>
      <w:r w:rsidR="00D306D6">
        <w:rPr>
          <w:rFonts w:ascii="Arial" w:hAnsi="Arial" w:cs="Arial"/>
        </w:rPr>
        <w:t>také</w:t>
      </w:r>
      <w:r>
        <w:rPr>
          <w:rFonts w:ascii="Arial" w:hAnsi="Arial" w:cs="Arial"/>
        </w:rPr>
        <w:t xml:space="preserve"> </w:t>
      </w:r>
      <w:del w:id="27" w:author="Kitti Orszaghova" w:date="2020-03-11T20:49:00Z">
        <w:r w:rsidDel="0029175E">
          <w:rPr>
            <w:rFonts w:ascii="Arial" w:hAnsi="Arial" w:cs="Arial"/>
          </w:rPr>
          <w:delText>ich</w:delText>
        </w:r>
      </w:del>
      <w:ins w:id="28" w:author="Lucie Pavlistikova" w:date="2020-03-12T07:49:00Z">
        <w:r w:rsidR="004C36A0">
          <w:rPr>
            <w:rFonts w:ascii="Arial" w:hAnsi="Arial" w:cs="Arial"/>
          </w:rPr>
          <w:t>je</w:t>
        </w:r>
      </w:ins>
      <w:ins w:id="29" w:author="Kitti Orszaghova" w:date="2020-03-11T20:49:00Z">
        <w:r w:rsidR="0029175E">
          <w:rPr>
            <w:rFonts w:ascii="Arial" w:hAnsi="Arial" w:cs="Arial"/>
          </w:rPr>
          <w:t>jich</w:t>
        </w:r>
      </w:ins>
      <w:r>
        <w:rPr>
          <w:rFonts w:ascii="Arial" w:hAnsi="Arial" w:cs="Arial"/>
        </w:rPr>
        <w:t xml:space="preserve"> množství, které </w:t>
      </w:r>
      <w:del w:id="30" w:author="Lucie Pavlistikova" w:date="2020-03-12T07:49:00Z">
        <w:r w:rsidDel="004C36A0">
          <w:rPr>
            <w:rFonts w:ascii="Arial" w:hAnsi="Arial" w:cs="Arial"/>
          </w:rPr>
          <w:delText xml:space="preserve">budou </w:delText>
        </w:r>
      </w:del>
      <w:ins w:id="31" w:author="Lucie Pavlistikova" w:date="2020-03-12T07:49:00Z">
        <w:r w:rsidR="004C36A0">
          <w:rPr>
            <w:rFonts w:ascii="Arial" w:hAnsi="Arial" w:cs="Arial"/>
          </w:rPr>
          <w:t xml:space="preserve">bude </w:t>
        </w:r>
      </w:ins>
      <w:del w:id="32" w:author="Lucie Pavlistikova" w:date="2020-03-12T07:49:00Z">
        <w:r w:rsidDel="004C36A0">
          <w:rPr>
            <w:rFonts w:ascii="Arial" w:hAnsi="Arial" w:cs="Arial"/>
          </w:rPr>
          <w:delText xml:space="preserve">zapracovány </w:delText>
        </w:r>
      </w:del>
      <w:ins w:id="33" w:author="Lucie Pavlistikova" w:date="2020-03-12T07:49:00Z">
        <w:r w:rsidR="004C36A0">
          <w:rPr>
            <w:rFonts w:ascii="Arial" w:hAnsi="Arial" w:cs="Arial"/>
          </w:rPr>
          <w:t xml:space="preserve">zapracováno </w:t>
        </w:r>
      </w:ins>
      <w:r>
        <w:rPr>
          <w:rFonts w:ascii="Arial" w:hAnsi="Arial" w:cs="Arial"/>
        </w:rPr>
        <w:t>do zeminy</w:t>
      </w:r>
      <w:ins w:id="34" w:author="Šéf" w:date="2020-03-12T13:19:00Z">
        <w:r w:rsidR="00AF2B70">
          <w:rPr>
            <w:rFonts w:ascii="Arial" w:hAnsi="Arial" w:cs="Arial"/>
          </w:rPr>
          <w:t xml:space="preserve"> do hloubky 400 mm</w:t>
        </w:r>
      </w:ins>
      <w:r>
        <w:rPr>
          <w:rFonts w:ascii="Arial" w:hAnsi="Arial" w:cs="Arial"/>
        </w:rPr>
        <w:t>.</w:t>
      </w:r>
      <w:ins w:id="35" w:author="Šéf" w:date="2020-03-12T13:15:00Z">
        <w:r w:rsidR="004B027B">
          <w:rPr>
            <w:rFonts w:ascii="Arial" w:hAnsi="Arial" w:cs="Arial"/>
          </w:rPr>
          <w:t xml:space="preserve"> Zlepšení vlastnosti zeminy stabilizací </w:t>
        </w:r>
      </w:ins>
      <w:ins w:id="36" w:author="Šéf" w:date="2020-03-12T13:16:00Z">
        <w:r w:rsidR="00AF2B70">
          <w:rPr>
            <w:rFonts w:ascii="Arial" w:hAnsi="Arial" w:cs="Arial"/>
          </w:rPr>
          <w:t>by se provedlo pro desku s modulem pružnosti 600 MPa.</w:t>
        </w:r>
      </w:ins>
    </w:p>
    <w:p w14:paraId="4AE546C0" w14:textId="4CBC5BEF" w:rsidR="008E38AD" w:rsidRDefault="003925BC" w:rsidP="000A3A47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Ve finále je potřebné, aby byla zemina, která bude zpevněná stabilizací chráněna před promáčení vodou.</w:t>
      </w:r>
      <w:r w:rsidR="00A54DA1">
        <w:rPr>
          <w:rFonts w:ascii="Arial" w:hAnsi="Arial" w:cs="Arial"/>
        </w:rPr>
        <w:t xml:space="preserve"> Z toho d</w:t>
      </w:r>
      <w:r w:rsidR="005503D4" w:rsidRPr="00D17B29">
        <w:rPr>
          <w:rFonts w:ascii="Arial" w:hAnsi="Arial" w:cs="Arial"/>
        </w:rPr>
        <w:t>ů</w:t>
      </w:r>
      <w:r w:rsidR="00A54DA1">
        <w:rPr>
          <w:rFonts w:ascii="Arial" w:hAnsi="Arial" w:cs="Arial"/>
        </w:rPr>
        <w:t xml:space="preserve">vodu je </w:t>
      </w:r>
      <w:del w:id="37" w:author="Kitti Orszaghova" w:date="2020-03-11T20:49:00Z">
        <w:r w:rsidR="00A54DA1" w:rsidDel="0029175E">
          <w:rPr>
            <w:rFonts w:ascii="Arial" w:hAnsi="Arial" w:cs="Arial"/>
          </w:rPr>
          <w:delText>bezpodmínečne</w:delText>
        </w:r>
      </w:del>
      <w:ins w:id="38" w:author="Kitti Orszaghova" w:date="2020-03-11T20:49:00Z">
        <w:r w:rsidR="0029175E">
          <w:rPr>
            <w:rFonts w:ascii="Arial" w:hAnsi="Arial" w:cs="Arial"/>
          </w:rPr>
          <w:t>bezpodmínečně</w:t>
        </w:r>
      </w:ins>
      <w:r w:rsidR="00A54DA1">
        <w:rPr>
          <w:rFonts w:ascii="Arial" w:hAnsi="Arial" w:cs="Arial"/>
        </w:rPr>
        <w:t xml:space="preserve"> nutné jednak odvádět povrchovou vodu od objektu (vyspádování terénu), jako </w:t>
      </w:r>
      <w:del w:id="39" w:author="Lucie Pavlistikova" w:date="2020-03-12T07:50:00Z">
        <w:r w:rsidR="00A54DA1" w:rsidDel="0060314B">
          <w:rPr>
            <w:rFonts w:ascii="Arial" w:hAnsi="Arial" w:cs="Arial"/>
          </w:rPr>
          <w:delText xml:space="preserve">aj </w:delText>
        </w:r>
      </w:del>
      <w:ins w:id="40" w:author="Lucie Pavlistikova" w:date="2020-03-12T07:50:00Z">
        <w:r w:rsidR="0060314B">
          <w:rPr>
            <w:rFonts w:ascii="Arial" w:hAnsi="Arial" w:cs="Arial"/>
          </w:rPr>
          <w:t xml:space="preserve">i </w:t>
        </w:r>
      </w:ins>
      <w:r w:rsidR="00A54DA1">
        <w:rPr>
          <w:rFonts w:ascii="Arial" w:hAnsi="Arial" w:cs="Arial"/>
        </w:rPr>
        <w:t>všemožně zabránit porušení kanalizační sítě pod základovou deskou</w:t>
      </w:r>
      <w:r w:rsidR="000D6C90">
        <w:rPr>
          <w:rFonts w:ascii="Arial" w:hAnsi="Arial" w:cs="Arial"/>
        </w:rPr>
        <w:t>!</w:t>
      </w:r>
      <w:r w:rsidR="00C002DD">
        <w:rPr>
          <w:rFonts w:ascii="Arial" w:hAnsi="Arial" w:cs="Arial"/>
        </w:rPr>
        <w:t xml:space="preserve"> Nadměrné množství vody by mohlo mimořádně nepříznivě ovlivnit pevnostní i deformační parametry zeminy opatřené stabilizací.</w:t>
      </w:r>
    </w:p>
    <w:p w14:paraId="58D806B2" w14:textId="77777777" w:rsidR="007D0E73" w:rsidRPr="00D17B29" w:rsidRDefault="007D0E73" w:rsidP="000A3A47">
      <w:pPr>
        <w:spacing w:line="276" w:lineRule="auto"/>
        <w:jc w:val="both"/>
        <w:rPr>
          <w:rFonts w:ascii="Arial" w:hAnsi="Arial" w:cs="Arial"/>
        </w:rPr>
      </w:pPr>
      <w:r w:rsidRPr="00D17B29">
        <w:rPr>
          <w:rFonts w:ascii="Arial" w:hAnsi="Arial" w:cs="Arial"/>
        </w:rPr>
        <w:t xml:space="preserve">Na takto připravenou pláň bude </w:t>
      </w:r>
      <w:r w:rsidR="004839ED">
        <w:rPr>
          <w:rFonts w:ascii="Arial" w:hAnsi="Arial" w:cs="Arial"/>
        </w:rPr>
        <w:t>možné vyhotovit podkladový beton pod základovou desku.</w:t>
      </w:r>
    </w:p>
    <w:p w14:paraId="7285B76C" w14:textId="77777777" w:rsidR="007D0E73" w:rsidRDefault="007D0E73" w:rsidP="000A3A47">
      <w:pPr>
        <w:spacing w:line="276" w:lineRule="auto"/>
        <w:jc w:val="both"/>
        <w:rPr>
          <w:rFonts w:ascii="Arial" w:hAnsi="Arial" w:cs="Arial"/>
        </w:rPr>
      </w:pPr>
      <w:r w:rsidRPr="00D17B29">
        <w:rPr>
          <w:rFonts w:ascii="Arial" w:hAnsi="Arial" w:cs="Arial"/>
        </w:rPr>
        <w:t xml:space="preserve">Základová deska tloušťky 500 mm bude realizovaná z betonu třídy </w:t>
      </w:r>
      <w:r w:rsidRPr="00D17B29">
        <w:rPr>
          <w:rFonts w:ascii="Arial" w:hAnsi="Arial" w:cs="Arial"/>
          <w:b/>
        </w:rPr>
        <w:t>C</w:t>
      </w:r>
      <w:r w:rsidR="004839ED">
        <w:rPr>
          <w:rFonts w:ascii="Arial" w:hAnsi="Arial" w:cs="Arial"/>
          <w:b/>
        </w:rPr>
        <w:t>30</w:t>
      </w:r>
      <w:r w:rsidRPr="00D17B29">
        <w:rPr>
          <w:rFonts w:ascii="Arial" w:hAnsi="Arial" w:cs="Arial"/>
          <w:b/>
        </w:rPr>
        <w:t>/37</w:t>
      </w:r>
      <w:r w:rsidRPr="00D17B29">
        <w:rPr>
          <w:rFonts w:ascii="Arial" w:hAnsi="Arial" w:cs="Arial"/>
        </w:rPr>
        <w:t xml:space="preserve"> a vyztužená vázanou betonářskou výztuží třídy B500 B.  Základová deska bude uložená na podkladový beton tloušťky 100 mm, z nevyztuženého betonu třídy C16/20. </w:t>
      </w:r>
    </w:p>
    <w:p w14:paraId="0EDAA57F" w14:textId="77777777" w:rsidR="00091D12" w:rsidRPr="00D17B29" w:rsidRDefault="00091D12" w:rsidP="000A3A47">
      <w:pPr>
        <w:spacing w:line="276" w:lineRule="auto"/>
        <w:jc w:val="both"/>
        <w:rPr>
          <w:rFonts w:ascii="Arial" w:hAnsi="Arial" w:cs="Arial"/>
        </w:rPr>
      </w:pPr>
    </w:p>
    <w:p w14:paraId="750BA4F8" w14:textId="77777777" w:rsidR="008F37B8" w:rsidRPr="00D17B29" w:rsidRDefault="008F37B8" w:rsidP="000A3A47">
      <w:pPr>
        <w:pStyle w:val="Odsekzoznamu"/>
        <w:numPr>
          <w:ilvl w:val="1"/>
          <w:numId w:val="2"/>
        </w:numPr>
        <w:ind w:left="431" w:hanging="431"/>
        <w:rPr>
          <w:rFonts w:ascii="Arial" w:hAnsi="Arial" w:cs="Arial"/>
          <w:b/>
          <w:caps/>
          <w:color w:val="538135" w:themeColor="accent6" w:themeShade="BF"/>
          <w:sz w:val="24"/>
          <w:szCs w:val="24"/>
        </w:rPr>
      </w:pPr>
      <w:r w:rsidRPr="00D17B29">
        <w:rPr>
          <w:rFonts w:ascii="Arial" w:hAnsi="Arial" w:cs="Arial"/>
          <w:b/>
          <w:caps/>
          <w:color w:val="538135" w:themeColor="accent6" w:themeShade="BF"/>
          <w:sz w:val="24"/>
          <w:szCs w:val="24"/>
        </w:rPr>
        <w:t>Nosný systém objektu</w:t>
      </w:r>
    </w:p>
    <w:p w14:paraId="5AC4A1E6" w14:textId="77777777" w:rsidR="008F37B8" w:rsidRPr="00D17B29" w:rsidRDefault="008F37B8" w:rsidP="000A3A47">
      <w:pPr>
        <w:spacing w:line="276" w:lineRule="auto"/>
        <w:rPr>
          <w:rFonts w:ascii="Arial" w:hAnsi="Arial" w:cs="Arial"/>
          <w:b/>
        </w:rPr>
      </w:pPr>
      <w:r w:rsidRPr="00D17B29">
        <w:rPr>
          <w:rFonts w:ascii="Arial" w:hAnsi="Arial" w:cs="Arial"/>
          <w:b/>
        </w:rPr>
        <w:t>Svislé nosné konstrukce</w:t>
      </w:r>
    </w:p>
    <w:p w14:paraId="4483CC4C" w14:textId="77777777" w:rsidR="008F37B8" w:rsidRPr="00D17B29" w:rsidRDefault="008F37B8" w:rsidP="000A3A47">
      <w:pPr>
        <w:spacing w:line="276" w:lineRule="auto"/>
        <w:jc w:val="both"/>
        <w:rPr>
          <w:rFonts w:ascii="Arial" w:hAnsi="Arial" w:cs="Arial"/>
        </w:rPr>
      </w:pPr>
      <w:r w:rsidRPr="00D17B29">
        <w:rPr>
          <w:rFonts w:ascii="Arial" w:hAnsi="Arial" w:cs="Arial"/>
        </w:rPr>
        <w:t xml:space="preserve">Svislé nosné konstrukce nadzemních podlaží tvoří zděné obvodové a vnitřní nosné stěny, železobetonové stěny jádra z monolitického betonu a v místech koncertovaných zatížení jsou navrženy železobetonové sloupy. </w:t>
      </w:r>
    </w:p>
    <w:p w14:paraId="0F414DFD" w14:textId="77777777" w:rsidR="008F37B8" w:rsidRPr="00D17B29" w:rsidRDefault="008F37B8" w:rsidP="000A3A47">
      <w:pPr>
        <w:spacing w:line="276" w:lineRule="auto"/>
        <w:rPr>
          <w:rFonts w:ascii="Arial" w:hAnsi="Arial" w:cs="Arial"/>
          <w:u w:val="single"/>
        </w:rPr>
      </w:pPr>
      <w:r w:rsidRPr="00D17B29">
        <w:rPr>
          <w:rFonts w:ascii="Arial" w:hAnsi="Arial" w:cs="Arial"/>
          <w:u w:val="single"/>
        </w:rPr>
        <w:t>Svislé nosné konstrukce 1.NP</w:t>
      </w:r>
    </w:p>
    <w:p w14:paraId="5759963C" w14:textId="711FBE88" w:rsidR="008F37B8" w:rsidRPr="00D17B29" w:rsidRDefault="008F37B8" w:rsidP="000A3A47">
      <w:pPr>
        <w:spacing w:line="276" w:lineRule="auto"/>
        <w:jc w:val="both"/>
        <w:rPr>
          <w:rFonts w:ascii="Arial" w:hAnsi="Arial" w:cs="Arial"/>
        </w:rPr>
      </w:pPr>
      <w:r w:rsidRPr="00D17B29">
        <w:rPr>
          <w:rFonts w:ascii="Arial" w:hAnsi="Arial" w:cs="Arial"/>
        </w:rPr>
        <w:t>Zděné obvodové nosné stěny 1.NP</w:t>
      </w:r>
      <w:ins w:id="41" w:author="Lucie Pavlistikova" w:date="2020-03-12T07:53:00Z">
        <w:r w:rsidR="0060314B">
          <w:rPr>
            <w:rFonts w:ascii="Arial" w:hAnsi="Arial" w:cs="Arial"/>
          </w:rPr>
          <w:t xml:space="preserve"> </w:t>
        </w:r>
      </w:ins>
      <w:r w:rsidRPr="00D17B29">
        <w:rPr>
          <w:rFonts w:ascii="Arial" w:hAnsi="Arial" w:cs="Arial"/>
        </w:rPr>
        <w:t>jsou navrženy z tvárnic YTONG LAMBDA YQ pevnosti P2-300 PDK, tloušťky 450 mm na lepící maltu.</w:t>
      </w:r>
    </w:p>
    <w:p w14:paraId="22E565E6" w14:textId="77777777" w:rsidR="008F37B8" w:rsidRPr="00D17B29" w:rsidRDefault="008F37B8" w:rsidP="000A3A47">
      <w:pPr>
        <w:spacing w:line="276" w:lineRule="auto"/>
        <w:jc w:val="both"/>
        <w:rPr>
          <w:rFonts w:ascii="Arial" w:hAnsi="Arial" w:cs="Arial"/>
        </w:rPr>
      </w:pPr>
      <w:r w:rsidRPr="00D17B29">
        <w:rPr>
          <w:rFonts w:ascii="Arial" w:hAnsi="Arial" w:cs="Arial"/>
        </w:rPr>
        <w:t>Zděné vnitřní nosné stěny 1.NP jsou navrženy z tvárnic YTONG STATIK PLUS pevnosti P6-650 PD, tloušťky 250 mm na lepící maltu.</w:t>
      </w:r>
    </w:p>
    <w:p w14:paraId="5582E3D2" w14:textId="77777777" w:rsidR="008F37B8" w:rsidRPr="00D17B29" w:rsidRDefault="008F37B8" w:rsidP="000A3A47">
      <w:pPr>
        <w:spacing w:line="276" w:lineRule="auto"/>
        <w:rPr>
          <w:rFonts w:ascii="Arial" w:hAnsi="Arial" w:cs="Arial"/>
          <w:u w:val="single"/>
        </w:rPr>
      </w:pPr>
      <w:r w:rsidRPr="00D17B29">
        <w:rPr>
          <w:rFonts w:ascii="Arial" w:hAnsi="Arial" w:cs="Arial"/>
          <w:u w:val="single"/>
        </w:rPr>
        <w:t>Svislé nosné konstrukce 2.NP</w:t>
      </w:r>
    </w:p>
    <w:p w14:paraId="196AE322" w14:textId="77777777" w:rsidR="008F37B8" w:rsidRPr="00D17B29" w:rsidRDefault="008F37B8" w:rsidP="000A3A47">
      <w:pPr>
        <w:spacing w:line="276" w:lineRule="auto"/>
        <w:jc w:val="both"/>
        <w:rPr>
          <w:rFonts w:ascii="Arial" w:hAnsi="Arial" w:cs="Arial"/>
        </w:rPr>
      </w:pPr>
      <w:r w:rsidRPr="00D17B29">
        <w:rPr>
          <w:rFonts w:ascii="Arial" w:hAnsi="Arial" w:cs="Arial"/>
        </w:rPr>
        <w:t>Zděné obvodové nosné stěny 2.NP jsou navrženy z tvárnic YTONG LAMBDA YQ pevnosti P2-300 PDK, tloušťky 450 mm na lepící maltu.</w:t>
      </w:r>
    </w:p>
    <w:p w14:paraId="34983BC9" w14:textId="77777777" w:rsidR="008F37B8" w:rsidRPr="00D17B29" w:rsidRDefault="008F37B8" w:rsidP="000A3A47">
      <w:pPr>
        <w:spacing w:line="276" w:lineRule="auto"/>
        <w:jc w:val="both"/>
        <w:rPr>
          <w:rFonts w:ascii="Arial" w:hAnsi="Arial" w:cs="Arial"/>
        </w:rPr>
      </w:pPr>
      <w:r w:rsidRPr="00D17B29">
        <w:rPr>
          <w:rFonts w:ascii="Arial" w:hAnsi="Arial" w:cs="Arial"/>
        </w:rPr>
        <w:t>Zděné vnitřní nosné stěny 2.NP jsou navrženy z tvárnic YTONG STATIK PLUS pevnosti P6-650 PD, tloušťky 250 mm na lepící maltu.</w:t>
      </w:r>
    </w:p>
    <w:p w14:paraId="4F3A5CD8" w14:textId="77777777" w:rsidR="000A3A47" w:rsidRPr="00D17B29" w:rsidRDefault="000A3A47" w:rsidP="000A3A47">
      <w:pPr>
        <w:spacing w:line="276" w:lineRule="auto"/>
        <w:jc w:val="both"/>
        <w:rPr>
          <w:rFonts w:ascii="Arial" w:hAnsi="Arial" w:cs="Arial"/>
        </w:rPr>
      </w:pPr>
    </w:p>
    <w:p w14:paraId="0D08A79C" w14:textId="77777777" w:rsidR="008F37B8" w:rsidRPr="00D17B29" w:rsidRDefault="008F37B8" w:rsidP="000A3A47">
      <w:pPr>
        <w:spacing w:line="276" w:lineRule="auto"/>
        <w:jc w:val="both"/>
        <w:rPr>
          <w:rFonts w:ascii="Arial" w:hAnsi="Arial" w:cs="Arial"/>
        </w:rPr>
      </w:pPr>
      <w:r w:rsidRPr="00D17B29">
        <w:rPr>
          <w:rFonts w:ascii="Arial" w:hAnsi="Arial" w:cs="Arial"/>
        </w:rPr>
        <w:t>Ztužující jádra 1.NP a 2.NP jsou navrženy z monolitického beton</w:t>
      </w:r>
      <w:r w:rsidR="00091D12">
        <w:rPr>
          <w:rFonts w:ascii="Arial" w:hAnsi="Arial" w:cs="Arial"/>
        </w:rPr>
        <w:t>u</w:t>
      </w:r>
      <w:r w:rsidRPr="00D17B29">
        <w:rPr>
          <w:rFonts w:ascii="Arial" w:hAnsi="Arial" w:cs="Arial"/>
        </w:rPr>
        <w:t xml:space="preserve"> C25/30 a vyztužených betonářskou výztuží B500 B.</w:t>
      </w:r>
    </w:p>
    <w:p w14:paraId="2012B6AF" w14:textId="77777777" w:rsidR="008F37B8" w:rsidRPr="00D17B29" w:rsidRDefault="008F37B8" w:rsidP="000A3A47">
      <w:pPr>
        <w:spacing w:line="276" w:lineRule="auto"/>
        <w:jc w:val="both"/>
        <w:rPr>
          <w:rFonts w:ascii="Arial" w:hAnsi="Arial" w:cs="Arial"/>
        </w:rPr>
      </w:pPr>
      <w:r w:rsidRPr="00D17B29">
        <w:rPr>
          <w:rFonts w:ascii="Arial" w:hAnsi="Arial" w:cs="Arial"/>
        </w:rPr>
        <w:t>V místě konce</w:t>
      </w:r>
      <w:r w:rsidR="00091D12">
        <w:rPr>
          <w:rFonts w:ascii="Arial" w:hAnsi="Arial" w:cs="Arial"/>
        </w:rPr>
        <w:t>ntr</w:t>
      </w:r>
      <w:r w:rsidRPr="00D17B29">
        <w:rPr>
          <w:rFonts w:ascii="Arial" w:hAnsi="Arial" w:cs="Arial"/>
        </w:rPr>
        <w:t>ovaných zatížení v obvodových stěnách jsou navrženy železobetonové sloupy z betonu C30/37 a vyztužené betonářskou výztuží B500 B.</w:t>
      </w:r>
    </w:p>
    <w:p w14:paraId="08F71518" w14:textId="77777777" w:rsidR="008F37B8" w:rsidRPr="00D17B29" w:rsidRDefault="00D17B29" w:rsidP="00C70AE9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8F37B8" w:rsidRPr="00D17B29">
        <w:rPr>
          <w:rFonts w:ascii="Arial" w:hAnsi="Arial" w:cs="Arial"/>
          <w:b/>
        </w:rPr>
        <w:t>Vodorovné nosné konstrukce</w:t>
      </w:r>
    </w:p>
    <w:p w14:paraId="09F0F212" w14:textId="77777777" w:rsidR="005503D4" w:rsidRDefault="008F37B8" w:rsidP="000A3A47">
      <w:pPr>
        <w:spacing w:line="276" w:lineRule="auto"/>
        <w:jc w:val="both"/>
        <w:rPr>
          <w:rFonts w:ascii="Arial" w:hAnsi="Arial" w:cs="Arial"/>
        </w:rPr>
      </w:pPr>
      <w:r w:rsidRPr="00D17B29">
        <w:rPr>
          <w:rFonts w:ascii="Arial" w:hAnsi="Arial" w:cs="Arial"/>
        </w:rPr>
        <w:t>Strop nad 1. NP je navržen jako kombinace vložkového stropu YTONG tloušťky 250 mm</w:t>
      </w:r>
      <w:r w:rsidR="006E14A1" w:rsidRPr="00D17B29">
        <w:rPr>
          <w:rFonts w:ascii="Arial" w:hAnsi="Arial" w:cs="Arial"/>
        </w:rPr>
        <w:t xml:space="preserve"> s nadbetonávkou </w:t>
      </w:r>
      <w:r w:rsidR="00714F99">
        <w:rPr>
          <w:rFonts w:ascii="Arial" w:hAnsi="Arial" w:cs="Arial"/>
        </w:rPr>
        <w:t xml:space="preserve">hr. 80 mm </w:t>
      </w:r>
      <w:r w:rsidR="006E14A1" w:rsidRPr="00D17B29">
        <w:rPr>
          <w:rFonts w:ascii="Arial" w:hAnsi="Arial" w:cs="Arial"/>
        </w:rPr>
        <w:t xml:space="preserve">z betonu třídy </w:t>
      </w:r>
      <w:r w:rsidR="006E14A1" w:rsidRPr="00D17B29">
        <w:rPr>
          <w:rFonts w:ascii="Arial" w:hAnsi="Arial" w:cs="Arial"/>
          <w:b/>
        </w:rPr>
        <w:t>C30/37</w:t>
      </w:r>
      <w:r w:rsidR="006E14A1" w:rsidRPr="00D17B29">
        <w:rPr>
          <w:rFonts w:ascii="Arial" w:hAnsi="Arial" w:cs="Arial"/>
        </w:rPr>
        <w:t xml:space="preserve"> a monolitické železobetonové stropy tloušťky 300 mm taktéž z betonu </w:t>
      </w:r>
      <w:r w:rsidR="006E14A1" w:rsidRPr="00D17B29">
        <w:rPr>
          <w:rFonts w:ascii="Arial" w:hAnsi="Arial" w:cs="Arial"/>
          <w:b/>
        </w:rPr>
        <w:t>C30/37</w:t>
      </w:r>
      <w:r w:rsidR="006E14A1" w:rsidRPr="00D17B29">
        <w:rPr>
          <w:rFonts w:ascii="Arial" w:hAnsi="Arial" w:cs="Arial"/>
        </w:rPr>
        <w:t xml:space="preserve"> a vyztužené budou vázanou betonářskou výztuží B500 B.</w:t>
      </w:r>
    </w:p>
    <w:p w14:paraId="7B83406D" w14:textId="30403C3F" w:rsidR="008F37B8" w:rsidRPr="00D17B29" w:rsidRDefault="006E14A1" w:rsidP="000A3A47">
      <w:pPr>
        <w:spacing w:line="276" w:lineRule="auto"/>
        <w:jc w:val="both"/>
        <w:rPr>
          <w:rFonts w:ascii="Arial" w:hAnsi="Arial" w:cs="Arial"/>
        </w:rPr>
      </w:pPr>
      <w:del w:id="42" w:author="Lucie Pavlistikova" w:date="2020-03-12T07:54:00Z">
        <w:r w:rsidRPr="00D17B29" w:rsidDel="0060314B">
          <w:rPr>
            <w:rFonts w:ascii="Arial" w:hAnsi="Arial" w:cs="Arial"/>
          </w:rPr>
          <w:delText xml:space="preserve"> </w:delText>
        </w:r>
      </w:del>
      <w:r w:rsidRPr="00D17B29">
        <w:rPr>
          <w:rFonts w:ascii="Arial" w:hAnsi="Arial" w:cs="Arial"/>
        </w:rPr>
        <w:t>Strop nad garáží bude zhotovený z</w:t>
      </w:r>
      <w:del w:id="43" w:author="Šéf" w:date="2020-03-12T13:10:00Z">
        <w:r w:rsidRPr="00D17B29" w:rsidDel="00C43DCE">
          <w:rPr>
            <w:rFonts w:ascii="Arial" w:hAnsi="Arial" w:cs="Arial"/>
          </w:rPr>
          <w:delText> </w:delText>
        </w:r>
      </w:del>
      <w:ins w:id="44" w:author="Šéf" w:date="2020-03-12T13:10:00Z">
        <w:r w:rsidR="00C43DCE">
          <w:rPr>
            <w:rFonts w:ascii="Arial" w:hAnsi="Arial" w:cs="Arial"/>
          </w:rPr>
          <w:t xml:space="preserve"> předpjatých </w:t>
        </w:r>
      </w:ins>
      <w:r w:rsidRPr="00D17B29">
        <w:rPr>
          <w:rFonts w:ascii="Arial" w:hAnsi="Arial" w:cs="Arial"/>
        </w:rPr>
        <w:t>prefabrikovaných</w:t>
      </w:r>
      <w:ins w:id="45" w:author="Šéf" w:date="2020-03-12T13:10:00Z">
        <w:r w:rsidR="00C43DCE">
          <w:rPr>
            <w:rFonts w:ascii="Arial" w:hAnsi="Arial" w:cs="Arial"/>
          </w:rPr>
          <w:t xml:space="preserve"> stropních panel</w:t>
        </w:r>
      </w:ins>
      <w:del w:id="46" w:author="Šéf" w:date="2020-03-12T13:11:00Z">
        <w:r w:rsidRPr="00D17B29" w:rsidDel="00C43DCE">
          <w:rPr>
            <w:rFonts w:ascii="Arial" w:hAnsi="Arial" w:cs="Arial"/>
          </w:rPr>
          <w:delText xml:space="preserve"> dílc</w:delText>
        </w:r>
      </w:del>
      <w:r w:rsidRPr="00D17B29">
        <w:rPr>
          <w:rFonts w:ascii="Arial" w:hAnsi="Arial" w:cs="Arial"/>
        </w:rPr>
        <w:t xml:space="preserve">ů </w:t>
      </w:r>
      <w:del w:id="47" w:author="Šéf" w:date="2020-03-12T13:09:00Z">
        <w:r w:rsidRPr="00D17B29" w:rsidDel="00C43DCE">
          <w:rPr>
            <w:rFonts w:ascii="Arial" w:hAnsi="Arial" w:cs="Arial"/>
          </w:rPr>
          <w:delText xml:space="preserve">SPIROLL </w:delText>
        </w:r>
      </w:del>
      <w:r w:rsidRPr="00D17B29">
        <w:rPr>
          <w:rFonts w:ascii="Arial" w:hAnsi="Arial" w:cs="Arial"/>
        </w:rPr>
        <w:t xml:space="preserve">tloušťky 250 mm. </w:t>
      </w:r>
      <w:r w:rsidR="005503D4">
        <w:rPr>
          <w:rFonts w:ascii="Arial" w:hAnsi="Arial" w:cs="Arial"/>
        </w:rPr>
        <w:t>S ohledem na skutečnost, že v této střeše budou otvory pro světlovody, je potřebné, aby byl kladečský plán panel</w:t>
      </w:r>
      <w:r w:rsidR="005503D4" w:rsidRPr="00D17B29">
        <w:rPr>
          <w:rFonts w:ascii="Arial" w:hAnsi="Arial" w:cs="Arial"/>
        </w:rPr>
        <w:t>ů</w:t>
      </w:r>
      <w:r w:rsidR="005503D4">
        <w:rPr>
          <w:rFonts w:ascii="Arial" w:hAnsi="Arial" w:cs="Arial"/>
        </w:rPr>
        <w:t xml:space="preserve"> </w:t>
      </w:r>
      <w:del w:id="48" w:author="Šéf" w:date="2020-03-12T13:11:00Z">
        <w:r w:rsidR="005503D4" w:rsidDel="00C43DCE">
          <w:rPr>
            <w:rFonts w:ascii="Arial" w:hAnsi="Arial" w:cs="Arial"/>
          </w:rPr>
          <w:delText xml:space="preserve">SPIROLL </w:delText>
        </w:r>
      </w:del>
      <w:ins w:id="49" w:author="Šéf" w:date="2020-03-12T13:11:00Z">
        <w:r w:rsidR="00C43DCE">
          <w:rPr>
            <w:rFonts w:ascii="Arial" w:hAnsi="Arial" w:cs="Arial"/>
          </w:rPr>
          <w:t xml:space="preserve">byl </w:t>
        </w:r>
      </w:ins>
      <w:r w:rsidR="005503D4">
        <w:rPr>
          <w:rFonts w:ascii="Arial" w:hAnsi="Arial" w:cs="Arial"/>
        </w:rPr>
        <w:t>navržen výrobcem těchto panel</w:t>
      </w:r>
      <w:r w:rsidR="005503D4" w:rsidRPr="00D17B29">
        <w:rPr>
          <w:rFonts w:ascii="Arial" w:hAnsi="Arial" w:cs="Arial"/>
        </w:rPr>
        <w:t>ů</w:t>
      </w:r>
      <w:r w:rsidR="005503D4">
        <w:rPr>
          <w:rFonts w:ascii="Arial" w:hAnsi="Arial" w:cs="Arial"/>
        </w:rPr>
        <w:t xml:space="preserve"> se zohledněním polohy projektovaných otvor</w:t>
      </w:r>
      <w:r w:rsidR="005503D4" w:rsidRPr="00D17B29">
        <w:rPr>
          <w:rFonts w:ascii="Arial" w:hAnsi="Arial" w:cs="Arial"/>
        </w:rPr>
        <w:t>ů</w:t>
      </w:r>
      <w:r w:rsidR="005503D4">
        <w:rPr>
          <w:rFonts w:ascii="Arial" w:hAnsi="Arial" w:cs="Arial"/>
        </w:rPr>
        <w:t>. Směr u</w:t>
      </w:r>
      <w:r w:rsidRPr="00D17B29">
        <w:rPr>
          <w:rFonts w:ascii="Arial" w:hAnsi="Arial" w:cs="Arial"/>
        </w:rPr>
        <w:t xml:space="preserve">kládání stropů je </w:t>
      </w:r>
      <w:del w:id="50" w:author="Lucie Pavlistikova" w:date="2020-03-12T07:54:00Z">
        <w:r w:rsidRPr="00D17B29" w:rsidDel="0060314B">
          <w:rPr>
            <w:rFonts w:ascii="Arial" w:hAnsi="Arial" w:cs="Arial"/>
          </w:rPr>
          <w:delText xml:space="preserve">jasné </w:delText>
        </w:r>
      </w:del>
      <w:commentRangeStart w:id="51"/>
      <w:ins w:id="52" w:author="Lucie Pavlistikova" w:date="2020-03-12T07:54:00Z">
        <w:r w:rsidR="0060314B" w:rsidRPr="00D17B29">
          <w:rPr>
            <w:rFonts w:ascii="Arial" w:hAnsi="Arial" w:cs="Arial"/>
          </w:rPr>
          <w:t>jasn</w:t>
        </w:r>
        <w:r w:rsidR="0060314B">
          <w:rPr>
            <w:rFonts w:ascii="Arial" w:hAnsi="Arial" w:cs="Arial"/>
          </w:rPr>
          <w:t>ý</w:t>
        </w:r>
      </w:ins>
      <w:ins w:id="53" w:author="Lucie Pavlistikova" w:date="2020-03-12T07:55:00Z">
        <w:r w:rsidR="0060314B">
          <w:rPr>
            <w:rFonts w:ascii="Arial" w:hAnsi="Arial" w:cs="Arial"/>
          </w:rPr>
          <w:t xml:space="preserve"> </w:t>
        </w:r>
      </w:ins>
      <w:ins w:id="54" w:author="Lucie Pavlistikova" w:date="2020-03-12T07:54:00Z">
        <w:r w:rsidR="0060314B" w:rsidRPr="00D17B29">
          <w:rPr>
            <w:rFonts w:ascii="Arial" w:hAnsi="Arial" w:cs="Arial"/>
          </w:rPr>
          <w:t xml:space="preserve"> </w:t>
        </w:r>
      </w:ins>
      <w:commentRangeEnd w:id="51"/>
      <w:ins w:id="55" w:author="Lucie Pavlistikova" w:date="2020-03-12T07:55:00Z">
        <w:r w:rsidR="0060314B">
          <w:rPr>
            <w:rStyle w:val="Odkaznakomentr"/>
          </w:rPr>
          <w:commentReference w:id="51"/>
        </w:r>
      </w:ins>
      <w:r w:rsidRPr="00D17B29">
        <w:rPr>
          <w:rFonts w:ascii="Arial" w:hAnsi="Arial" w:cs="Arial"/>
        </w:rPr>
        <w:t xml:space="preserve">z výkresové dokumentace. </w:t>
      </w:r>
    </w:p>
    <w:p w14:paraId="754B9606" w14:textId="24C5EF93" w:rsidR="006E14A1" w:rsidRPr="00D17B29" w:rsidRDefault="006E14A1" w:rsidP="000A3A47">
      <w:pPr>
        <w:spacing w:line="276" w:lineRule="auto"/>
        <w:jc w:val="both"/>
        <w:rPr>
          <w:rFonts w:ascii="Arial" w:hAnsi="Arial" w:cs="Arial"/>
        </w:rPr>
      </w:pPr>
      <w:r w:rsidRPr="00D17B29">
        <w:rPr>
          <w:rFonts w:ascii="Arial" w:hAnsi="Arial" w:cs="Arial"/>
        </w:rPr>
        <w:t xml:space="preserve">Strop nad 2.NP je </w:t>
      </w:r>
      <w:del w:id="56" w:author="Lucie Pavlistikova" w:date="2020-03-12T07:55:00Z">
        <w:r w:rsidRPr="00D17B29" w:rsidDel="0060314B">
          <w:rPr>
            <w:rFonts w:ascii="Arial" w:hAnsi="Arial" w:cs="Arial"/>
          </w:rPr>
          <w:delText xml:space="preserve">navrhnutý </w:delText>
        </w:r>
      </w:del>
      <w:ins w:id="57" w:author="Lucie Pavlistikova" w:date="2020-03-12T07:55:00Z">
        <w:r w:rsidR="0060314B">
          <w:rPr>
            <w:rFonts w:ascii="Arial" w:hAnsi="Arial" w:cs="Arial"/>
          </w:rPr>
          <w:t>navržený</w:t>
        </w:r>
        <w:r w:rsidR="0060314B" w:rsidRPr="00D17B29">
          <w:rPr>
            <w:rFonts w:ascii="Arial" w:hAnsi="Arial" w:cs="Arial"/>
          </w:rPr>
          <w:t xml:space="preserve"> </w:t>
        </w:r>
      </w:ins>
      <w:r w:rsidRPr="00D17B29">
        <w:rPr>
          <w:rFonts w:ascii="Arial" w:hAnsi="Arial" w:cs="Arial"/>
        </w:rPr>
        <w:t xml:space="preserve">z vložkového stropu YTONG tloušťky 250 mm s nadbetonávkou 80 mm z betonu třídy C30/37. Ukládání stropů je </w:t>
      </w:r>
      <w:del w:id="58" w:author="Lucie Pavlistikova" w:date="2020-03-12T07:55:00Z">
        <w:r w:rsidRPr="00D17B29" w:rsidDel="0060314B">
          <w:rPr>
            <w:rFonts w:ascii="Arial" w:hAnsi="Arial" w:cs="Arial"/>
          </w:rPr>
          <w:delText xml:space="preserve">jasné </w:delText>
        </w:r>
      </w:del>
      <w:ins w:id="59" w:author="Lucie Pavlistikova" w:date="2020-03-12T07:55:00Z">
        <w:r w:rsidR="0060314B">
          <w:rPr>
            <w:rFonts w:ascii="Arial" w:hAnsi="Arial" w:cs="Arial"/>
          </w:rPr>
          <w:t>srozumitelné</w:t>
        </w:r>
        <w:r w:rsidR="0060314B" w:rsidRPr="00D17B29">
          <w:rPr>
            <w:rFonts w:ascii="Arial" w:hAnsi="Arial" w:cs="Arial"/>
          </w:rPr>
          <w:t xml:space="preserve"> </w:t>
        </w:r>
      </w:ins>
      <w:r w:rsidRPr="00D17B29">
        <w:rPr>
          <w:rFonts w:ascii="Arial" w:hAnsi="Arial" w:cs="Arial"/>
        </w:rPr>
        <w:t>z výkresové dokumentace.</w:t>
      </w:r>
    </w:p>
    <w:p w14:paraId="6FC74AE7" w14:textId="15AD0060" w:rsidR="008F37B8" w:rsidRPr="00D17B29" w:rsidRDefault="006E14A1" w:rsidP="000A3A47">
      <w:pPr>
        <w:spacing w:line="276" w:lineRule="auto"/>
        <w:jc w:val="both"/>
        <w:rPr>
          <w:rFonts w:ascii="Arial" w:hAnsi="Arial" w:cs="Arial"/>
        </w:rPr>
      </w:pPr>
      <w:r w:rsidRPr="00D17B29">
        <w:rPr>
          <w:rFonts w:ascii="Arial" w:hAnsi="Arial" w:cs="Arial"/>
        </w:rPr>
        <w:t>Nad dveřními a okenními otvory v obvodových a vnitřních nosních stěnách jsou navrženy překladové trámce a nosné překlady</w:t>
      </w:r>
      <w:del w:id="60" w:author="Šéf" w:date="2020-03-12T13:11:00Z">
        <w:r w:rsidRPr="00D17B29" w:rsidDel="00C43DCE">
          <w:rPr>
            <w:rFonts w:ascii="Arial" w:hAnsi="Arial" w:cs="Arial"/>
          </w:rPr>
          <w:delText xml:space="preserve"> YTONG</w:delText>
        </w:r>
      </w:del>
      <w:r w:rsidRPr="00D17B29">
        <w:rPr>
          <w:rFonts w:ascii="Arial" w:hAnsi="Arial" w:cs="Arial"/>
        </w:rPr>
        <w:t xml:space="preserve">. V místě větších rozponů jsou navrženy monolitické železobetonové překlady z betonu </w:t>
      </w:r>
      <w:r w:rsidRPr="00D17B29">
        <w:rPr>
          <w:rFonts w:ascii="Arial" w:hAnsi="Arial" w:cs="Arial"/>
          <w:b/>
        </w:rPr>
        <w:t>C30/37</w:t>
      </w:r>
      <w:r w:rsidRPr="00D17B29">
        <w:rPr>
          <w:rFonts w:ascii="Arial" w:hAnsi="Arial" w:cs="Arial"/>
        </w:rPr>
        <w:t xml:space="preserve"> a vyztužené budou vázanou betonářskou výztuží B500 B.</w:t>
      </w:r>
    </w:p>
    <w:p w14:paraId="4B918152" w14:textId="77777777" w:rsidR="006E14A1" w:rsidRDefault="006E14A1" w:rsidP="000A3A47">
      <w:pPr>
        <w:spacing w:line="276" w:lineRule="auto"/>
        <w:jc w:val="both"/>
        <w:rPr>
          <w:rFonts w:ascii="Arial" w:hAnsi="Arial" w:cs="Arial"/>
        </w:rPr>
      </w:pPr>
      <w:r w:rsidRPr="00D17B29">
        <w:rPr>
          <w:rFonts w:ascii="Arial" w:hAnsi="Arial" w:cs="Arial"/>
        </w:rPr>
        <w:t>Všechny zděné nosné stěny budou ukončeny ztužujícími monolitickými železobetonovými věnci z</w:t>
      </w:r>
      <w:r w:rsidR="00D17B29" w:rsidRPr="00D17B29">
        <w:rPr>
          <w:rFonts w:ascii="Arial" w:hAnsi="Arial" w:cs="Arial"/>
        </w:rPr>
        <w:t> </w:t>
      </w:r>
      <w:r w:rsidRPr="00D17B29">
        <w:rPr>
          <w:rFonts w:ascii="Arial" w:hAnsi="Arial" w:cs="Arial"/>
        </w:rPr>
        <w:t xml:space="preserve">betonu </w:t>
      </w:r>
      <w:r w:rsidRPr="00D17B29">
        <w:rPr>
          <w:rFonts w:ascii="Arial" w:hAnsi="Arial" w:cs="Arial"/>
          <w:b/>
        </w:rPr>
        <w:t>C30/37</w:t>
      </w:r>
      <w:r w:rsidRPr="00D17B29">
        <w:rPr>
          <w:rFonts w:ascii="Arial" w:hAnsi="Arial" w:cs="Arial"/>
        </w:rPr>
        <w:t xml:space="preserve"> a vyztužené budou vázanou betonářskou výztuží B500 B.</w:t>
      </w:r>
    </w:p>
    <w:p w14:paraId="281AF4F1" w14:textId="77777777" w:rsidR="00E76953" w:rsidRDefault="00E76953" w:rsidP="000A3A47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POZNÁMKA</w:t>
      </w:r>
    </w:p>
    <w:p w14:paraId="2D338656" w14:textId="3590E4D8" w:rsidR="00E76953" w:rsidRPr="00D17B29" w:rsidRDefault="00E76953" w:rsidP="000A3A47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 ohledem na skutečnost, že stropy používané v </w:t>
      </w:r>
      <w:del w:id="61" w:author="Kitti Orszaghova" w:date="2020-03-11T20:48:00Z">
        <w:r w:rsidDel="0029175E">
          <w:rPr>
            <w:rFonts w:ascii="Arial" w:hAnsi="Arial" w:cs="Arial"/>
          </w:rPr>
          <w:delText>objekte</w:delText>
        </w:r>
      </w:del>
      <w:ins w:id="62" w:author="Kitti Orszaghova" w:date="2020-03-11T20:48:00Z">
        <w:r w:rsidR="0029175E">
          <w:rPr>
            <w:rFonts w:ascii="Arial" w:hAnsi="Arial" w:cs="Arial"/>
          </w:rPr>
          <w:t>objekt</w:t>
        </w:r>
        <w:del w:id="63" w:author="Lucie Pavlistikova" w:date="2020-03-12T07:56:00Z">
          <w:r w:rsidR="0029175E" w:rsidDel="0060314B">
            <w:rPr>
              <w:rFonts w:ascii="Arial" w:hAnsi="Arial" w:cs="Arial"/>
            </w:rPr>
            <w:delText>ě</w:delText>
          </w:r>
        </w:del>
      </w:ins>
      <w:ins w:id="64" w:author="Lucie Pavlistikova" w:date="2020-03-12T07:56:00Z">
        <w:r w:rsidR="0060314B">
          <w:rPr>
            <w:rFonts w:ascii="Arial" w:hAnsi="Arial" w:cs="Arial"/>
          </w:rPr>
          <w:t>u</w:t>
        </w:r>
      </w:ins>
      <w:r>
        <w:rPr>
          <w:rFonts w:ascii="Arial" w:hAnsi="Arial" w:cs="Arial"/>
        </w:rPr>
        <w:t xml:space="preserve"> budou větších rozpon</w:t>
      </w:r>
      <w:r w:rsidRPr="00D17B29">
        <w:rPr>
          <w:rFonts w:ascii="Arial" w:hAnsi="Arial" w:cs="Arial"/>
        </w:rPr>
        <w:t>ů</w:t>
      </w:r>
      <w:r>
        <w:rPr>
          <w:rFonts w:ascii="Arial" w:hAnsi="Arial" w:cs="Arial"/>
        </w:rPr>
        <w:t xml:space="preserve"> (až do 7,2m) a budou více zatížené, jsou tyto navrženy tloušťky 330 mm (vložka 250 mm a nadbetonávka 80 mm). </w:t>
      </w:r>
      <w:del w:id="65" w:author="Šéf" w:date="2020-03-12T13:13:00Z">
        <w:r w:rsidDel="00C43DCE">
          <w:rPr>
            <w:rFonts w:ascii="Arial" w:hAnsi="Arial" w:cs="Arial"/>
          </w:rPr>
          <w:delText>Po dohodě s firmou XELLA</w:delText>
        </w:r>
      </w:del>
      <w:ins w:id="66" w:author="Šéf" w:date="2020-03-12T13:13:00Z">
        <w:r w:rsidR="00C43DCE">
          <w:rPr>
            <w:rFonts w:ascii="Arial" w:hAnsi="Arial" w:cs="Arial"/>
          </w:rPr>
          <w:t>Je potřebné, aby byli</w:t>
        </w:r>
      </w:ins>
      <w:del w:id="67" w:author="Šéf" w:date="2020-03-12T13:13:00Z">
        <w:r w:rsidDel="00C43DCE">
          <w:rPr>
            <w:rFonts w:ascii="Arial" w:hAnsi="Arial" w:cs="Arial"/>
          </w:rPr>
          <w:delText xml:space="preserve"> budou</w:delText>
        </w:r>
      </w:del>
      <w:r>
        <w:rPr>
          <w:rFonts w:ascii="Arial" w:hAnsi="Arial" w:cs="Arial"/>
        </w:rPr>
        <w:t xml:space="preserve"> na stavbu dodávané </w:t>
      </w:r>
      <w:del w:id="68" w:author="Lucie Pavlistikova" w:date="2020-03-12T08:07:00Z">
        <w:r w:rsidDel="001A5DA4">
          <w:rPr>
            <w:rFonts w:ascii="Arial" w:hAnsi="Arial" w:cs="Arial"/>
          </w:rPr>
          <w:delText xml:space="preserve">stropné </w:delText>
        </w:r>
      </w:del>
      <w:ins w:id="69" w:author="Lucie Pavlistikova" w:date="2020-03-12T08:07:00Z">
        <w:r w:rsidR="001A5DA4">
          <w:rPr>
            <w:rFonts w:ascii="Arial" w:hAnsi="Arial" w:cs="Arial"/>
          </w:rPr>
          <w:t>s</w:t>
        </w:r>
      </w:ins>
      <w:ins w:id="70" w:author="Lucie Pavlistikova" w:date="2020-03-12T08:08:00Z">
        <w:r w:rsidR="001A5DA4">
          <w:rPr>
            <w:rFonts w:ascii="Arial" w:hAnsi="Arial" w:cs="Arial"/>
          </w:rPr>
          <w:t>t</w:t>
        </w:r>
      </w:ins>
      <w:ins w:id="71" w:author="Šéf" w:date="2020-03-12T13:12:00Z">
        <w:r w:rsidR="00C43DCE">
          <w:rPr>
            <w:rFonts w:ascii="Arial" w:hAnsi="Arial" w:cs="Arial"/>
          </w:rPr>
          <w:t>r</w:t>
        </w:r>
      </w:ins>
      <w:ins w:id="72" w:author="Lucie Pavlistikova" w:date="2020-03-12T08:08:00Z">
        <w:r w:rsidR="001A5DA4">
          <w:rPr>
            <w:rFonts w:ascii="Arial" w:hAnsi="Arial" w:cs="Arial"/>
          </w:rPr>
          <w:t>o</w:t>
        </w:r>
        <w:del w:id="73" w:author="Šéf" w:date="2020-03-12T13:12:00Z">
          <w:r w:rsidR="001A5DA4" w:rsidDel="00C43DCE">
            <w:rPr>
              <w:rFonts w:ascii="Arial" w:hAnsi="Arial" w:cs="Arial"/>
            </w:rPr>
            <w:delText>r</w:delText>
          </w:r>
        </w:del>
        <w:r w:rsidR="001A5DA4">
          <w:rPr>
            <w:rFonts w:ascii="Arial" w:hAnsi="Arial" w:cs="Arial"/>
          </w:rPr>
          <w:t>pní</w:t>
        </w:r>
      </w:ins>
      <w:ins w:id="74" w:author="Lucie Pavlistikova" w:date="2020-03-12T08:07:00Z">
        <w:r w:rsidR="001A5DA4">
          <w:rPr>
            <w:rFonts w:ascii="Arial" w:hAnsi="Arial" w:cs="Arial"/>
          </w:rPr>
          <w:t xml:space="preserve"> </w:t>
        </w:r>
      </w:ins>
      <w:r>
        <w:rPr>
          <w:rFonts w:ascii="Arial" w:hAnsi="Arial" w:cs="Arial"/>
        </w:rPr>
        <w:t>nosníky s </w:t>
      </w:r>
      <w:del w:id="75" w:author="Kitti Orszaghova" w:date="2020-03-11T20:50:00Z">
        <w:r w:rsidDel="0029175E">
          <w:rPr>
            <w:rFonts w:ascii="Arial" w:hAnsi="Arial" w:cs="Arial"/>
          </w:rPr>
          <w:delText>neštandartní</w:delText>
        </w:r>
      </w:del>
      <w:ins w:id="76" w:author="Kitti Orszaghova" w:date="2020-03-11T20:50:00Z">
        <w:r w:rsidR="0029175E">
          <w:rPr>
            <w:rFonts w:ascii="Arial" w:hAnsi="Arial" w:cs="Arial"/>
          </w:rPr>
          <w:t>nestandartní</w:t>
        </w:r>
      </w:ins>
      <w:r>
        <w:rPr>
          <w:rFonts w:ascii="Arial" w:hAnsi="Arial" w:cs="Arial"/>
        </w:rPr>
        <w:t xml:space="preserve"> řebříčkovou </w:t>
      </w:r>
      <w:del w:id="77" w:author="Kitti Orszaghova" w:date="2020-03-11T20:50:00Z">
        <w:r w:rsidDel="0029175E">
          <w:rPr>
            <w:rFonts w:ascii="Arial" w:hAnsi="Arial" w:cs="Arial"/>
          </w:rPr>
          <w:delText>výstuží</w:delText>
        </w:r>
      </w:del>
      <w:ins w:id="78" w:author="Kitti Orszaghova" w:date="2020-03-11T20:50:00Z">
        <w:r w:rsidR="0029175E">
          <w:rPr>
            <w:rFonts w:ascii="Arial" w:hAnsi="Arial" w:cs="Arial"/>
          </w:rPr>
          <w:t>výztuží</w:t>
        </w:r>
      </w:ins>
      <w:r>
        <w:rPr>
          <w:rFonts w:ascii="Arial" w:hAnsi="Arial" w:cs="Arial"/>
        </w:rPr>
        <w:t>. Samotné řebříčky budou pr</w:t>
      </w:r>
      <w:r w:rsidRPr="00D17B29">
        <w:rPr>
          <w:rFonts w:ascii="Arial" w:hAnsi="Arial" w:cs="Arial"/>
        </w:rPr>
        <w:t>ů</w:t>
      </w:r>
      <w:r>
        <w:rPr>
          <w:rFonts w:ascii="Arial" w:hAnsi="Arial" w:cs="Arial"/>
        </w:rPr>
        <w:t xml:space="preserve">měru 6 mm a budou vyšší, aby spolehlivě zabezpečili přenos příčných sil. Parametry </w:t>
      </w:r>
      <w:del w:id="79" w:author="Kitti Orszaghova" w:date="2020-03-11T20:51:00Z">
        <w:r w:rsidDel="0029175E">
          <w:rPr>
            <w:rFonts w:ascii="Arial" w:hAnsi="Arial" w:cs="Arial"/>
          </w:rPr>
          <w:delText>nešsandartních</w:delText>
        </w:r>
      </w:del>
      <w:ins w:id="80" w:author="Kitti Orszaghova" w:date="2020-03-11T20:51:00Z">
        <w:r w:rsidR="0029175E">
          <w:rPr>
            <w:rFonts w:ascii="Arial" w:hAnsi="Arial" w:cs="Arial"/>
          </w:rPr>
          <w:t>nestandartních</w:t>
        </w:r>
      </w:ins>
      <w:r>
        <w:rPr>
          <w:rFonts w:ascii="Arial" w:hAnsi="Arial" w:cs="Arial"/>
        </w:rPr>
        <w:t xml:space="preserve"> nosník</w:t>
      </w:r>
      <w:r w:rsidRPr="00D17B29">
        <w:rPr>
          <w:rFonts w:ascii="Arial" w:hAnsi="Arial" w:cs="Arial"/>
        </w:rPr>
        <w:t>ů</w:t>
      </w:r>
      <w:r w:rsidR="00D81A57">
        <w:rPr>
          <w:rFonts w:ascii="Arial" w:hAnsi="Arial" w:cs="Arial"/>
        </w:rPr>
        <w:t xml:space="preserve"> budou muset být před započetí</w:t>
      </w:r>
      <w:ins w:id="81" w:author="Lucie Pavlistikova" w:date="2020-03-12T07:57:00Z">
        <w:r w:rsidR="004C3AC4">
          <w:rPr>
            <w:rFonts w:ascii="Arial" w:hAnsi="Arial" w:cs="Arial"/>
          </w:rPr>
          <w:t>m</w:t>
        </w:r>
      </w:ins>
      <w:r w:rsidR="00D81A57">
        <w:rPr>
          <w:rFonts w:ascii="Arial" w:hAnsi="Arial" w:cs="Arial"/>
        </w:rPr>
        <w:t xml:space="preserve"> </w:t>
      </w:r>
      <w:del w:id="82" w:author="Kitti Orszaghova" w:date="2020-03-11T20:50:00Z">
        <w:r w:rsidR="00D81A57" w:rsidDel="0029175E">
          <w:rPr>
            <w:rFonts w:ascii="Arial" w:hAnsi="Arial" w:cs="Arial"/>
          </w:rPr>
          <w:delText>seriové</w:delText>
        </w:r>
      </w:del>
      <w:ins w:id="83" w:author="Kitti Orszaghova" w:date="2020-03-11T20:50:00Z">
        <w:r w:rsidR="0029175E">
          <w:rPr>
            <w:rFonts w:ascii="Arial" w:hAnsi="Arial" w:cs="Arial"/>
          </w:rPr>
          <w:t>sériové</w:t>
        </w:r>
      </w:ins>
      <w:r w:rsidR="00D81A57">
        <w:rPr>
          <w:rFonts w:ascii="Arial" w:hAnsi="Arial" w:cs="Arial"/>
        </w:rPr>
        <w:t xml:space="preserve"> výroby odsouhlaseny statikem!</w:t>
      </w:r>
    </w:p>
    <w:p w14:paraId="2CB56158" w14:textId="77777777" w:rsidR="006E14A1" w:rsidRPr="00D17B29" w:rsidRDefault="006E14A1" w:rsidP="000A3A47">
      <w:pPr>
        <w:spacing w:line="276" w:lineRule="auto"/>
        <w:rPr>
          <w:rFonts w:ascii="Arial" w:hAnsi="Arial" w:cs="Arial"/>
          <w:b/>
        </w:rPr>
      </w:pPr>
      <w:r w:rsidRPr="00D17B29">
        <w:rPr>
          <w:rFonts w:ascii="Arial" w:hAnsi="Arial" w:cs="Arial"/>
          <w:b/>
        </w:rPr>
        <w:t>Schodiště</w:t>
      </w:r>
    </w:p>
    <w:p w14:paraId="4564271D" w14:textId="2ADCD92D" w:rsidR="006C6F38" w:rsidRDefault="006E14A1" w:rsidP="00D17B29">
      <w:pPr>
        <w:spacing w:line="276" w:lineRule="auto"/>
        <w:jc w:val="both"/>
        <w:rPr>
          <w:rFonts w:ascii="Arial" w:hAnsi="Arial" w:cs="Arial"/>
        </w:rPr>
      </w:pPr>
      <w:bookmarkStart w:id="84" w:name="_Hlk34852537"/>
      <w:r w:rsidRPr="00D17B29">
        <w:rPr>
          <w:rFonts w:ascii="Arial" w:hAnsi="Arial" w:cs="Arial"/>
        </w:rPr>
        <w:t>V objektu jsou navržena schodiště vedoucí z 1.NP na 2.NP, resp. 3.NP. Schodiště bud</w:t>
      </w:r>
      <w:r w:rsidR="0063575E">
        <w:rPr>
          <w:rFonts w:ascii="Arial" w:hAnsi="Arial" w:cs="Arial"/>
        </w:rPr>
        <w:t>ou</w:t>
      </w:r>
      <w:r w:rsidRPr="00D17B29">
        <w:rPr>
          <w:rFonts w:ascii="Arial" w:hAnsi="Arial" w:cs="Arial"/>
        </w:rPr>
        <w:t xml:space="preserve"> </w:t>
      </w:r>
      <w:del w:id="85" w:author="Kitti Orszaghova" w:date="2020-03-11T20:56:00Z">
        <w:r w:rsidRPr="00D17B29" w:rsidDel="00C25696">
          <w:rPr>
            <w:rFonts w:ascii="Arial" w:hAnsi="Arial" w:cs="Arial"/>
          </w:rPr>
          <w:delText xml:space="preserve">přímočaré </w:delText>
        </w:r>
      </w:del>
      <w:ins w:id="86" w:author="Kitti Orszaghova" w:date="2020-03-11T20:56:00Z">
        <w:r w:rsidR="00C25696" w:rsidRPr="00D17B29">
          <w:rPr>
            <w:rFonts w:ascii="Arial" w:hAnsi="Arial" w:cs="Arial"/>
          </w:rPr>
          <w:t>přím</w:t>
        </w:r>
        <w:r w:rsidR="00C25696">
          <w:rPr>
            <w:rFonts w:ascii="Arial" w:hAnsi="Arial" w:cs="Arial"/>
          </w:rPr>
          <w:t>é</w:t>
        </w:r>
        <w:r w:rsidR="00C25696" w:rsidRPr="00D17B29">
          <w:rPr>
            <w:rFonts w:ascii="Arial" w:hAnsi="Arial" w:cs="Arial"/>
          </w:rPr>
          <w:t xml:space="preserve"> </w:t>
        </w:r>
      </w:ins>
      <w:r w:rsidRPr="00D17B29">
        <w:rPr>
          <w:rFonts w:ascii="Arial" w:hAnsi="Arial" w:cs="Arial"/>
        </w:rPr>
        <w:t>dvo</w:t>
      </w:r>
      <w:ins w:id="87" w:author="Kitti Orszaghova" w:date="2020-03-11T20:56:00Z">
        <w:r w:rsidR="00C25696">
          <w:rPr>
            <w:rFonts w:ascii="Arial" w:hAnsi="Arial" w:cs="Arial"/>
          </w:rPr>
          <w:t>u</w:t>
        </w:r>
      </w:ins>
      <w:del w:id="88" w:author="Kitti Orszaghova" w:date="2020-03-11T20:56:00Z">
        <w:r w:rsidRPr="00D17B29" w:rsidDel="00C25696">
          <w:rPr>
            <w:rFonts w:ascii="Arial" w:hAnsi="Arial" w:cs="Arial"/>
          </w:rPr>
          <w:delText>j</w:delText>
        </w:r>
      </w:del>
      <w:r w:rsidRPr="00D17B29">
        <w:rPr>
          <w:rFonts w:ascii="Arial" w:hAnsi="Arial" w:cs="Arial"/>
        </w:rPr>
        <w:t>ramenné</w:t>
      </w:r>
      <w:r w:rsidR="0063575E">
        <w:rPr>
          <w:rFonts w:ascii="Arial" w:hAnsi="Arial" w:cs="Arial"/>
        </w:rPr>
        <w:t>, jedno tříramenné</w:t>
      </w:r>
      <w:r w:rsidR="008524D9">
        <w:rPr>
          <w:rFonts w:ascii="Arial" w:hAnsi="Arial" w:cs="Arial"/>
        </w:rPr>
        <w:t>,</w:t>
      </w:r>
      <w:r w:rsidRPr="00D17B29">
        <w:rPr>
          <w:rFonts w:ascii="Arial" w:hAnsi="Arial" w:cs="Arial"/>
        </w:rPr>
        <w:t xml:space="preserve"> deskové. Podesty a mezipodesty jsou navrženy </w:t>
      </w:r>
      <w:r w:rsidR="006C6F38" w:rsidRPr="00D17B29">
        <w:rPr>
          <w:rFonts w:ascii="Arial" w:hAnsi="Arial" w:cs="Arial"/>
        </w:rPr>
        <w:t xml:space="preserve">jako železobetonové monolitické z betonu </w:t>
      </w:r>
      <w:r w:rsidR="006C6F38" w:rsidRPr="00D17B29">
        <w:rPr>
          <w:rFonts w:ascii="Arial" w:hAnsi="Arial" w:cs="Arial"/>
          <w:b/>
        </w:rPr>
        <w:t>C30/37</w:t>
      </w:r>
      <w:r w:rsidR="006C6F38" w:rsidRPr="00D17B29">
        <w:rPr>
          <w:rFonts w:ascii="Arial" w:hAnsi="Arial" w:cs="Arial"/>
        </w:rPr>
        <w:t xml:space="preserve"> a vyztužené budou vázanou betonářskou výztuží B500 B</w:t>
      </w:r>
      <w:r w:rsidR="008524D9">
        <w:rPr>
          <w:rFonts w:ascii="Arial" w:hAnsi="Arial" w:cs="Arial"/>
        </w:rPr>
        <w:t>, resp. Jako vložkové stropy</w:t>
      </w:r>
      <w:del w:id="89" w:author="Šéf" w:date="2020-03-12T13:13:00Z">
        <w:r w:rsidR="008524D9" w:rsidDel="00534FA9">
          <w:rPr>
            <w:rFonts w:ascii="Arial" w:hAnsi="Arial" w:cs="Arial"/>
          </w:rPr>
          <w:delText xml:space="preserve"> YTONG</w:delText>
        </w:r>
      </w:del>
      <w:r w:rsidR="006C6F38" w:rsidRPr="00D17B29">
        <w:rPr>
          <w:rFonts w:ascii="Arial" w:hAnsi="Arial" w:cs="Arial"/>
        </w:rPr>
        <w:t>. Schodišťová ramena jsou navržena jako prefabrikované konstrukce.</w:t>
      </w:r>
    </w:p>
    <w:bookmarkEnd w:id="84"/>
    <w:p w14:paraId="2E3D5B94" w14:textId="77777777" w:rsidR="00A64906" w:rsidRPr="00D17B29" w:rsidRDefault="00A64906" w:rsidP="00A64906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Ocelové konstrukce</w:t>
      </w:r>
    </w:p>
    <w:p w14:paraId="02EF00A8" w14:textId="77777777" w:rsidR="00A64906" w:rsidRDefault="00A64906" w:rsidP="00A64906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Součástí objektu jsou drobné ocelové konstrukce.</w:t>
      </w:r>
    </w:p>
    <w:p w14:paraId="25F8CFE0" w14:textId="77777777" w:rsidR="00A64906" w:rsidRDefault="00A64906" w:rsidP="00A64906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VZT STOLICE NA STŘEŠE</w:t>
      </w:r>
    </w:p>
    <w:p w14:paraId="554B899C" w14:textId="77777777" w:rsidR="00A64906" w:rsidRDefault="00A64906" w:rsidP="00A64906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 střeše objektu budou umístěné ocelové konstrukce vzduchotechnických stolíc. Na ně budou jednak kotvené vzduchotechnické jednotky a též budou vyhotoveny plošiny z pororoštů.</w:t>
      </w:r>
    </w:p>
    <w:p w14:paraId="4DEB1038" w14:textId="217D2E15" w:rsidR="00A64906" w:rsidRDefault="00A64906" w:rsidP="00A64906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Samotné stolice jsou </w:t>
      </w:r>
      <w:del w:id="90" w:author="Lucie Pavlistikova" w:date="2020-03-12T07:59:00Z">
        <w:r w:rsidDel="004C3AC4">
          <w:rPr>
            <w:rFonts w:ascii="Arial" w:hAnsi="Arial" w:cs="Arial"/>
          </w:rPr>
          <w:delText xml:space="preserve">navrženi </w:delText>
        </w:r>
      </w:del>
      <w:ins w:id="91" w:author="Lucie Pavlistikova" w:date="2020-03-12T07:59:00Z">
        <w:r w:rsidR="004C3AC4">
          <w:rPr>
            <w:rFonts w:ascii="Arial" w:hAnsi="Arial" w:cs="Arial"/>
          </w:rPr>
          <w:t xml:space="preserve">navržené </w:t>
        </w:r>
      </w:ins>
      <w:r>
        <w:rPr>
          <w:rFonts w:ascii="Arial" w:hAnsi="Arial" w:cs="Arial"/>
        </w:rPr>
        <w:t>ze sloupk</w:t>
      </w:r>
      <w:r w:rsidR="004653DD">
        <w:rPr>
          <w:rFonts w:ascii="Arial" w:hAnsi="Arial" w:cs="Arial"/>
        </w:rPr>
        <w:t>ů</w:t>
      </w:r>
      <w:r>
        <w:rPr>
          <w:rFonts w:ascii="Arial" w:hAnsi="Arial" w:cs="Arial"/>
        </w:rPr>
        <w:t xml:space="preserve">, které budou kotvené do stropu nad 2.NP v místě nosných zdí a vodorovných prvků z válcovaných profilů. Ocelová konstrukce vzduchotechnických </w:t>
      </w:r>
      <w:del w:id="92" w:author="Lucie Pavlistikova" w:date="2020-03-12T07:59:00Z">
        <w:r w:rsidDel="004C3AC4">
          <w:rPr>
            <w:rFonts w:ascii="Arial" w:hAnsi="Arial" w:cs="Arial"/>
          </w:rPr>
          <w:delText xml:space="preserve">stolíc </w:delText>
        </w:r>
      </w:del>
      <w:ins w:id="93" w:author="Lucie Pavlistikova" w:date="2020-03-12T07:59:00Z">
        <w:r w:rsidR="004C3AC4">
          <w:rPr>
            <w:rFonts w:ascii="Arial" w:hAnsi="Arial" w:cs="Arial"/>
          </w:rPr>
          <w:t xml:space="preserve">stolic </w:t>
        </w:r>
      </w:ins>
      <w:r>
        <w:rPr>
          <w:rFonts w:ascii="Arial" w:hAnsi="Arial" w:cs="Arial"/>
        </w:rPr>
        <w:t>je navržena montovaná s</w:t>
      </w:r>
      <w:r w:rsidR="001C7BAB">
        <w:rPr>
          <w:rFonts w:ascii="Arial" w:hAnsi="Arial" w:cs="Arial"/>
        </w:rPr>
        <w:t> povrchovou úpravou žárového zinkování.</w:t>
      </w:r>
    </w:p>
    <w:p w14:paraId="4DDA196C" w14:textId="77777777" w:rsidR="001C7BAB" w:rsidRDefault="001C7BAB" w:rsidP="00A64906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VSTUPNÍ PORTÁL</w:t>
      </w:r>
    </w:p>
    <w:p w14:paraId="430E1F59" w14:textId="4A1C7A6D" w:rsidR="001C7BAB" w:rsidRDefault="001C7BAB" w:rsidP="00A64906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Nosná konstrukce přístřešku nad vstupem do objektu je navržena ocelová z uzavřených obdélníkových profilů. Ocelová konstrukce bude montovaná s nátěrovou povrchovou úpravou. Na vaznice budou kotvené </w:t>
      </w:r>
      <w:del w:id="94" w:author="Kitti Orszaghova" w:date="2020-03-11T21:03:00Z">
        <w:r w:rsidDel="00C25696">
          <w:rPr>
            <w:rFonts w:ascii="Arial" w:hAnsi="Arial" w:cs="Arial"/>
          </w:rPr>
          <w:delText xml:space="preserve">OSB </w:delText>
        </w:r>
      </w:del>
      <w:ins w:id="95" w:author="Kitti Orszaghova" w:date="2020-03-11T21:04:00Z">
        <w:r w:rsidR="00C25696">
          <w:rPr>
            <w:rFonts w:ascii="Arial" w:hAnsi="Arial" w:cs="Arial"/>
          </w:rPr>
          <w:t xml:space="preserve">cementotřískové </w:t>
        </w:r>
      </w:ins>
      <w:r>
        <w:rPr>
          <w:rFonts w:ascii="Arial" w:hAnsi="Arial" w:cs="Arial"/>
        </w:rPr>
        <w:t xml:space="preserve">desky tloušťky </w:t>
      </w:r>
      <w:del w:id="96" w:author="Kitti Orszaghova" w:date="2020-03-11T20:51:00Z">
        <w:r w:rsidDel="0029175E">
          <w:rPr>
            <w:rFonts w:ascii="Arial" w:hAnsi="Arial" w:cs="Arial"/>
          </w:rPr>
          <w:delText>25mm</w:delText>
        </w:r>
      </w:del>
      <w:ins w:id="97" w:author="Kitti Orszaghova" w:date="2020-03-11T21:04:00Z">
        <w:r w:rsidR="00C25696">
          <w:rPr>
            <w:rFonts w:ascii="Arial" w:hAnsi="Arial" w:cs="Arial"/>
          </w:rPr>
          <w:t>22</w:t>
        </w:r>
      </w:ins>
      <w:ins w:id="98" w:author="Kitti Orszaghova" w:date="2020-03-11T20:51:00Z">
        <w:r w:rsidR="0029175E">
          <w:rPr>
            <w:rFonts w:ascii="Arial" w:hAnsi="Arial" w:cs="Arial"/>
          </w:rPr>
          <w:t xml:space="preserve"> mm</w:t>
        </w:r>
      </w:ins>
      <w:r>
        <w:rPr>
          <w:rFonts w:ascii="Arial" w:hAnsi="Arial" w:cs="Arial"/>
        </w:rPr>
        <w:t>.</w:t>
      </w:r>
    </w:p>
    <w:p w14:paraId="0FD56E61" w14:textId="77777777" w:rsidR="001C7BAB" w:rsidRDefault="001C7BAB" w:rsidP="00A64906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PŘESTŘEŠENÍ PŘÍSTREŠKU NA OBALY</w:t>
      </w:r>
    </w:p>
    <w:p w14:paraId="09F838F0" w14:textId="40D4C77B" w:rsidR="006C6F38" w:rsidRDefault="001C7BAB" w:rsidP="00C70AE9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Přístřešek na obaly bude přestřešen profilovaným plechem ukládaným </w:t>
      </w:r>
      <w:del w:id="99" w:author="Kitti Orszaghova" w:date="2020-03-11T20:51:00Z">
        <w:r w:rsidDel="0029175E">
          <w:rPr>
            <w:rFonts w:ascii="Arial" w:hAnsi="Arial" w:cs="Arial"/>
          </w:rPr>
          <w:delText>na  ocelovou</w:delText>
        </w:r>
      </w:del>
      <w:ins w:id="100" w:author="Kitti Orszaghova" w:date="2020-03-11T20:51:00Z">
        <w:r w:rsidR="0029175E">
          <w:rPr>
            <w:rFonts w:ascii="Arial" w:hAnsi="Arial" w:cs="Arial"/>
          </w:rPr>
          <w:t>na ocelovou</w:t>
        </w:r>
      </w:ins>
      <w:r>
        <w:rPr>
          <w:rFonts w:ascii="Arial" w:hAnsi="Arial" w:cs="Arial"/>
        </w:rPr>
        <w:t xml:space="preserve"> konstrukci z </w:t>
      </w:r>
      <w:r w:rsidR="00C70AE9">
        <w:rPr>
          <w:rFonts w:ascii="Arial" w:hAnsi="Arial" w:cs="Arial"/>
        </w:rPr>
        <w:t>válcova</w:t>
      </w:r>
      <w:r>
        <w:rPr>
          <w:rFonts w:ascii="Arial" w:hAnsi="Arial" w:cs="Arial"/>
        </w:rPr>
        <w:t xml:space="preserve">ných </w:t>
      </w:r>
      <w:del w:id="101" w:author="Lucie Pavlistikova" w:date="2020-03-12T08:03:00Z">
        <w:r w:rsidDel="004C3AC4">
          <w:rPr>
            <w:rFonts w:ascii="Arial" w:hAnsi="Arial" w:cs="Arial"/>
          </w:rPr>
          <w:delText>nosníku</w:delText>
        </w:r>
      </w:del>
      <w:ins w:id="102" w:author="Lucie Pavlistikova" w:date="2020-03-12T08:03:00Z">
        <w:r w:rsidR="004C3AC4">
          <w:rPr>
            <w:rFonts w:ascii="Arial" w:hAnsi="Arial" w:cs="Arial"/>
          </w:rPr>
          <w:t>nosníků</w:t>
        </w:r>
      </w:ins>
      <w:r>
        <w:rPr>
          <w:rFonts w:ascii="Arial" w:hAnsi="Arial" w:cs="Arial"/>
        </w:rPr>
        <w:t>.</w:t>
      </w:r>
    </w:p>
    <w:p w14:paraId="12ACFD6C" w14:textId="77777777" w:rsidR="00C70AE9" w:rsidRPr="00816A3F" w:rsidRDefault="00C70AE9" w:rsidP="00C70AE9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182CE7C" w14:textId="77777777" w:rsidR="006C6F38" w:rsidRPr="00D17B29" w:rsidRDefault="006C6F38" w:rsidP="000A3A47">
      <w:pPr>
        <w:pStyle w:val="Odsekzoznamu"/>
        <w:numPr>
          <w:ilvl w:val="0"/>
          <w:numId w:val="2"/>
        </w:numPr>
        <w:ind w:left="357" w:hanging="357"/>
        <w:rPr>
          <w:rFonts w:ascii="Arial" w:hAnsi="Arial" w:cs="Arial"/>
          <w:b/>
          <w:caps/>
          <w:color w:val="538135" w:themeColor="accent6" w:themeShade="BF"/>
          <w:sz w:val="24"/>
          <w:szCs w:val="24"/>
        </w:rPr>
      </w:pPr>
      <w:r w:rsidRPr="00D17B29">
        <w:rPr>
          <w:rFonts w:ascii="Arial" w:hAnsi="Arial" w:cs="Arial"/>
          <w:b/>
          <w:caps/>
          <w:color w:val="538135" w:themeColor="accent6" w:themeShade="BF"/>
          <w:sz w:val="24"/>
          <w:szCs w:val="24"/>
        </w:rPr>
        <w:t>Údaje o zatížení</w:t>
      </w:r>
    </w:p>
    <w:p w14:paraId="62383201" w14:textId="77777777" w:rsidR="006C6F38" w:rsidRPr="00D17B29" w:rsidRDefault="006C6F38" w:rsidP="006C6F38">
      <w:pPr>
        <w:rPr>
          <w:rFonts w:ascii="Arial" w:hAnsi="Arial" w:cs="Arial"/>
        </w:rPr>
      </w:pPr>
      <w:r w:rsidRPr="00D17B29">
        <w:rPr>
          <w:rFonts w:ascii="Arial" w:hAnsi="Arial" w:cs="Arial"/>
        </w:rPr>
        <w:t>Ve výpočtu bylo uvažováno s tímto zatížením:</w:t>
      </w:r>
    </w:p>
    <w:p w14:paraId="20E32ABB" w14:textId="77777777" w:rsidR="006C6F38" w:rsidRPr="00D17B29" w:rsidRDefault="006C6F38" w:rsidP="006C6F38">
      <w:pPr>
        <w:pStyle w:val="Odsekzoznamu"/>
        <w:numPr>
          <w:ilvl w:val="0"/>
          <w:numId w:val="1"/>
        </w:numPr>
        <w:rPr>
          <w:rFonts w:ascii="Arial" w:hAnsi="Arial" w:cs="Arial"/>
        </w:rPr>
      </w:pPr>
      <w:r w:rsidRPr="00D17B29">
        <w:rPr>
          <w:rFonts w:ascii="Arial" w:hAnsi="Arial" w:cs="Arial"/>
        </w:rPr>
        <w:t>vlastní tíha nosné konstrukce a zabudovaných materiálů</w:t>
      </w:r>
    </w:p>
    <w:p w14:paraId="45EAFDA8" w14:textId="77777777" w:rsidR="006C6F38" w:rsidRPr="00D17B29" w:rsidRDefault="006C6F38" w:rsidP="006C6F38">
      <w:pPr>
        <w:pStyle w:val="Odsekzoznamu"/>
        <w:numPr>
          <w:ilvl w:val="0"/>
          <w:numId w:val="1"/>
        </w:numPr>
        <w:rPr>
          <w:rFonts w:ascii="Arial" w:hAnsi="Arial" w:cs="Arial"/>
        </w:rPr>
      </w:pPr>
      <w:r w:rsidRPr="00D17B29">
        <w:rPr>
          <w:rFonts w:ascii="Arial" w:hAnsi="Arial" w:cs="Arial"/>
        </w:rPr>
        <w:t>vlastní tíha střešního pláště</w:t>
      </w:r>
    </w:p>
    <w:p w14:paraId="6311F8EF" w14:textId="77777777" w:rsidR="006C6F38" w:rsidRPr="00D17B29" w:rsidRDefault="006C6F38" w:rsidP="006C6F38">
      <w:pPr>
        <w:pStyle w:val="Odsekzoznamu"/>
        <w:numPr>
          <w:ilvl w:val="0"/>
          <w:numId w:val="1"/>
        </w:numPr>
        <w:rPr>
          <w:rFonts w:ascii="Arial" w:hAnsi="Arial" w:cs="Arial"/>
        </w:rPr>
      </w:pPr>
      <w:r w:rsidRPr="00D17B29">
        <w:rPr>
          <w:rFonts w:ascii="Arial" w:hAnsi="Arial" w:cs="Arial"/>
        </w:rPr>
        <w:t>zatížení příčkami 1,2 kN/m</w:t>
      </w:r>
      <w:r w:rsidRPr="00D17B29">
        <w:rPr>
          <w:rFonts w:ascii="Arial" w:hAnsi="Arial" w:cs="Arial"/>
          <w:vertAlign w:val="superscript"/>
        </w:rPr>
        <w:t>2</w:t>
      </w:r>
    </w:p>
    <w:p w14:paraId="4387E009" w14:textId="77777777" w:rsidR="006C6F38" w:rsidRPr="00D17B29" w:rsidRDefault="006C6F38" w:rsidP="006C6F38">
      <w:pPr>
        <w:pStyle w:val="Odsekzoznamu"/>
        <w:numPr>
          <w:ilvl w:val="0"/>
          <w:numId w:val="1"/>
        </w:numPr>
        <w:rPr>
          <w:rFonts w:ascii="Arial" w:hAnsi="Arial" w:cs="Arial"/>
        </w:rPr>
      </w:pPr>
      <w:r w:rsidRPr="00D17B29">
        <w:rPr>
          <w:rFonts w:ascii="Arial" w:hAnsi="Arial" w:cs="Arial"/>
        </w:rPr>
        <w:t>užitkové zatížení 2,0 kN/m</w:t>
      </w:r>
      <w:r w:rsidRPr="00D17B29">
        <w:rPr>
          <w:rFonts w:ascii="Arial" w:hAnsi="Arial" w:cs="Arial"/>
          <w:vertAlign w:val="superscript"/>
        </w:rPr>
        <w:t>2</w:t>
      </w:r>
    </w:p>
    <w:p w14:paraId="4EAA92BC" w14:textId="77777777" w:rsidR="006C6F38" w:rsidRPr="00D17B29" w:rsidRDefault="006C6F38" w:rsidP="006C6F38">
      <w:pPr>
        <w:pStyle w:val="Odsekzoznamu"/>
        <w:numPr>
          <w:ilvl w:val="0"/>
          <w:numId w:val="1"/>
        </w:numPr>
        <w:rPr>
          <w:rFonts w:ascii="Arial" w:hAnsi="Arial" w:cs="Arial"/>
        </w:rPr>
      </w:pPr>
      <w:r w:rsidRPr="00D17B29">
        <w:rPr>
          <w:rFonts w:ascii="Arial" w:hAnsi="Arial" w:cs="Arial"/>
        </w:rPr>
        <w:t>užitkové zatížení pro schodiště 3,0 kN/m</w:t>
      </w:r>
      <w:r w:rsidRPr="00D17B29">
        <w:rPr>
          <w:rFonts w:ascii="Arial" w:hAnsi="Arial" w:cs="Arial"/>
          <w:vertAlign w:val="superscript"/>
        </w:rPr>
        <w:t>2</w:t>
      </w:r>
    </w:p>
    <w:p w14:paraId="00CC0B7F" w14:textId="77777777" w:rsidR="006C6F38" w:rsidRPr="00D17B29" w:rsidRDefault="006C6F38" w:rsidP="006C6F38">
      <w:pPr>
        <w:pStyle w:val="Odsekzoznamu"/>
        <w:numPr>
          <w:ilvl w:val="0"/>
          <w:numId w:val="1"/>
        </w:numPr>
        <w:rPr>
          <w:rFonts w:ascii="Arial" w:hAnsi="Arial" w:cs="Arial"/>
        </w:rPr>
      </w:pPr>
      <w:r w:rsidRPr="00D17B29">
        <w:rPr>
          <w:rFonts w:ascii="Arial" w:hAnsi="Arial" w:cs="Arial"/>
        </w:rPr>
        <w:t>zatížení větrem 25 m/s (II. větrová oblast, kategorie terénu III)</w:t>
      </w:r>
    </w:p>
    <w:p w14:paraId="2EE1A868" w14:textId="77777777" w:rsidR="006C6F38" w:rsidRPr="00D17B29" w:rsidRDefault="006C6F38" w:rsidP="006C6F38">
      <w:pPr>
        <w:pStyle w:val="Odsekzoznamu"/>
        <w:numPr>
          <w:ilvl w:val="0"/>
          <w:numId w:val="1"/>
        </w:numPr>
        <w:rPr>
          <w:rFonts w:ascii="Arial" w:hAnsi="Arial" w:cs="Arial"/>
        </w:rPr>
      </w:pPr>
      <w:r w:rsidRPr="00D17B29">
        <w:rPr>
          <w:rFonts w:ascii="Arial" w:hAnsi="Arial" w:cs="Arial"/>
        </w:rPr>
        <w:t>zatížení sněhem – sk = 1,2 kN/m</w:t>
      </w:r>
      <w:r w:rsidRPr="00D17B29">
        <w:rPr>
          <w:rFonts w:ascii="Arial" w:hAnsi="Arial" w:cs="Arial"/>
          <w:vertAlign w:val="superscript"/>
        </w:rPr>
        <w:t>2</w:t>
      </w:r>
      <w:r w:rsidRPr="00D17B29">
        <w:rPr>
          <w:rFonts w:ascii="Arial" w:hAnsi="Arial" w:cs="Arial"/>
        </w:rPr>
        <w:t xml:space="preserve"> (sněhová oblast III.)</w:t>
      </w:r>
    </w:p>
    <w:p w14:paraId="22066A23" w14:textId="77777777" w:rsidR="006C6F38" w:rsidRDefault="006C6F38" w:rsidP="006C6F38">
      <w:pPr>
        <w:pStyle w:val="Odsekzoznamu"/>
        <w:rPr>
          <w:rFonts w:ascii="Arial" w:hAnsi="Arial" w:cs="Arial"/>
          <w:sz w:val="20"/>
          <w:szCs w:val="20"/>
        </w:rPr>
      </w:pPr>
    </w:p>
    <w:p w14:paraId="6B228336" w14:textId="77777777" w:rsidR="000A3A47" w:rsidRPr="00816A3F" w:rsidRDefault="000A3A47" w:rsidP="006C6F38">
      <w:pPr>
        <w:pStyle w:val="Odsekzoznamu"/>
        <w:rPr>
          <w:rFonts w:ascii="Arial" w:hAnsi="Arial" w:cs="Arial"/>
          <w:sz w:val="20"/>
          <w:szCs w:val="20"/>
        </w:rPr>
      </w:pPr>
    </w:p>
    <w:p w14:paraId="2610A38B" w14:textId="77777777" w:rsidR="006C6F38" w:rsidRPr="00D17B29" w:rsidRDefault="006C6F38" w:rsidP="000A3A47">
      <w:pPr>
        <w:pStyle w:val="Odsekzoznamu"/>
        <w:numPr>
          <w:ilvl w:val="0"/>
          <w:numId w:val="2"/>
        </w:numPr>
        <w:ind w:left="357" w:hanging="357"/>
        <w:rPr>
          <w:rFonts w:ascii="Arial" w:hAnsi="Arial" w:cs="Arial"/>
          <w:b/>
          <w:caps/>
          <w:color w:val="538135" w:themeColor="accent6" w:themeShade="BF"/>
          <w:sz w:val="24"/>
          <w:szCs w:val="24"/>
        </w:rPr>
      </w:pPr>
      <w:r w:rsidRPr="00D17B29">
        <w:rPr>
          <w:rFonts w:ascii="Arial" w:hAnsi="Arial" w:cs="Arial"/>
          <w:b/>
          <w:caps/>
          <w:color w:val="538135" w:themeColor="accent6" w:themeShade="BF"/>
          <w:sz w:val="24"/>
          <w:szCs w:val="24"/>
        </w:rPr>
        <w:t>Výsledky statického výpočtu</w:t>
      </w:r>
    </w:p>
    <w:p w14:paraId="675EE389" w14:textId="77777777" w:rsidR="006C6F38" w:rsidRPr="00D17B29" w:rsidRDefault="006C6F38" w:rsidP="006C6F38">
      <w:pPr>
        <w:rPr>
          <w:rFonts w:ascii="Arial" w:hAnsi="Arial" w:cs="Arial"/>
        </w:rPr>
      </w:pPr>
      <w:r w:rsidRPr="00D17B29">
        <w:rPr>
          <w:rFonts w:ascii="Arial" w:hAnsi="Arial" w:cs="Arial"/>
        </w:rPr>
        <w:t>Statickým výpočtem bylo prokázáno:</w:t>
      </w:r>
    </w:p>
    <w:p w14:paraId="3E4BE905" w14:textId="48F13EA7" w:rsidR="006C6F38" w:rsidRPr="00D17B29" w:rsidRDefault="006C6F38" w:rsidP="000A3A47">
      <w:pPr>
        <w:pStyle w:val="Odsekzoznamu"/>
        <w:numPr>
          <w:ilvl w:val="0"/>
          <w:numId w:val="6"/>
        </w:numPr>
        <w:jc w:val="both"/>
        <w:rPr>
          <w:rFonts w:ascii="Arial" w:hAnsi="Arial" w:cs="Arial"/>
        </w:rPr>
      </w:pPr>
      <w:r w:rsidRPr="00D17B29">
        <w:rPr>
          <w:rFonts w:ascii="Arial" w:hAnsi="Arial" w:cs="Arial"/>
        </w:rPr>
        <w:t xml:space="preserve">Svislé nosné konstrukce jsou schopny přenést zatížení, které na ně bude působit po dobu </w:t>
      </w:r>
      <w:del w:id="103" w:author="Lucie Pavlistikova" w:date="2020-03-12T08:05:00Z">
        <w:r w:rsidRPr="00D17B29" w:rsidDel="002D4AC2">
          <w:rPr>
            <w:rFonts w:ascii="Arial" w:hAnsi="Arial" w:cs="Arial"/>
          </w:rPr>
          <w:delText xml:space="preserve">životnostní </w:delText>
        </w:r>
      </w:del>
      <w:ins w:id="104" w:author="Lucie Pavlistikova" w:date="2020-03-12T08:05:00Z">
        <w:r w:rsidR="002D4AC2">
          <w:rPr>
            <w:rFonts w:ascii="Arial" w:hAnsi="Arial" w:cs="Arial"/>
          </w:rPr>
          <w:t>životnosti</w:t>
        </w:r>
        <w:r w:rsidR="002D4AC2" w:rsidRPr="00D17B29">
          <w:rPr>
            <w:rFonts w:ascii="Arial" w:hAnsi="Arial" w:cs="Arial"/>
          </w:rPr>
          <w:t xml:space="preserve"> </w:t>
        </w:r>
      </w:ins>
      <w:r w:rsidRPr="00D17B29">
        <w:rPr>
          <w:rFonts w:ascii="Arial" w:hAnsi="Arial" w:cs="Arial"/>
        </w:rPr>
        <w:t>stavby</w:t>
      </w:r>
      <w:r w:rsidR="000A3A47" w:rsidRPr="00D17B29">
        <w:rPr>
          <w:rFonts w:ascii="Arial" w:hAnsi="Arial" w:cs="Arial"/>
        </w:rPr>
        <w:t>,</w:t>
      </w:r>
    </w:p>
    <w:p w14:paraId="01372E07" w14:textId="77777777" w:rsidR="006C6F38" w:rsidRPr="00D17B29" w:rsidRDefault="006C6F38" w:rsidP="000A3A47">
      <w:pPr>
        <w:pStyle w:val="Odsekzoznamu"/>
        <w:numPr>
          <w:ilvl w:val="0"/>
          <w:numId w:val="6"/>
        </w:numPr>
        <w:jc w:val="both"/>
        <w:rPr>
          <w:rFonts w:ascii="Arial" w:hAnsi="Arial" w:cs="Arial"/>
        </w:rPr>
      </w:pPr>
      <w:r w:rsidRPr="00D17B29">
        <w:rPr>
          <w:rFonts w:ascii="Arial" w:hAnsi="Arial" w:cs="Arial"/>
        </w:rPr>
        <w:t>Všechny vodorovné nosné konstrukce jsou schopné spolehlivě přenést zatížení na ně působící</w:t>
      </w:r>
      <w:r w:rsidR="000A3A47" w:rsidRPr="00D17B29">
        <w:rPr>
          <w:rFonts w:ascii="Arial" w:hAnsi="Arial" w:cs="Arial"/>
        </w:rPr>
        <w:t>,</w:t>
      </w:r>
    </w:p>
    <w:p w14:paraId="3CED616A" w14:textId="77777777" w:rsidR="006C6F38" w:rsidRPr="00D17B29" w:rsidRDefault="006C6F38" w:rsidP="000A3A47">
      <w:pPr>
        <w:pStyle w:val="Odsekzoznamu"/>
        <w:numPr>
          <w:ilvl w:val="0"/>
          <w:numId w:val="6"/>
        </w:numPr>
        <w:jc w:val="both"/>
        <w:rPr>
          <w:rFonts w:ascii="Arial" w:hAnsi="Arial" w:cs="Arial"/>
        </w:rPr>
      </w:pPr>
      <w:r w:rsidRPr="00D17B29">
        <w:rPr>
          <w:rFonts w:ascii="Arial" w:hAnsi="Arial" w:cs="Arial"/>
        </w:rPr>
        <w:t>Konstrukce jako celek je odolná vůči vodorovnému zatížení větrem</w:t>
      </w:r>
      <w:r w:rsidR="000A3A47" w:rsidRPr="00D17B29">
        <w:rPr>
          <w:rFonts w:ascii="Arial" w:hAnsi="Arial" w:cs="Arial"/>
        </w:rPr>
        <w:t>,</w:t>
      </w:r>
    </w:p>
    <w:p w14:paraId="79BEF30D" w14:textId="77777777" w:rsidR="006C6F38" w:rsidRPr="00D17B29" w:rsidRDefault="006C6F38" w:rsidP="000A3A47">
      <w:pPr>
        <w:pStyle w:val="Odsekzoznamu"/>
        <w:numPr>
          <w:ilvl w:val="0"/>
          <w:numId w:val="6"/>
        </w:numPr>
        <w:jc w:val="both"/>
        <w:rPr>
          <w:rFonts w:ascii="Arial" w:hAnsi="Arial" w:cs="Arial"/>
        </w:rPr>
      </w:pPr>
      <w:r w:rsidRPr="00D17B29">
        <w:rPr>
          <w:rFonts w:ascii="Arial" w:hAnsi="Arial" w:cs="Arial"/>
        </w:rPr>
        <w:t>Deformace konstrukčních prvků nepřesahují normou předepsané hodnoty</w:t>
      </w:r>
      <w:r w:rsidR="000A3A47" w:rsidRPr="00D17B29">
        <w:rPr>
          <w:rFonts w:ascii="Arial" w:hAnsi="Arial" w:cs="Arial"/>
        </w:rPr>
        <w:t>,</w:t>
      </w:r>
    </w:p>
    <w:p w14:paraId="2D7F3355" w14:textId="77777777" w:rsidR="006C6F38" w:rsidRDefault="006C6F38" w:rsidP="000A3A47">
      <w:pPr>
        <w:pStyle w:val="Odsekzoznamu"/>
        <w:numPr>
          <w:ilvl w:val="0"/>
          <w:numId w:val="6"/>
        </w:numPr>
        <w:jc w:val="both"/>
        <w:rPr>
          <w:rFonts w:ascii="Arial" w:hAnsi="Arial" w:cs="Arial"/>
        </w:rPr>
      </w:pPr>
      <w:r w:rsidRPr="00D17B29">
        <w:rPr>
          <w:rFonts w:ascii="Arial" w:hAnsi="Arial" w:cs="Arial"/>
        </w:rPr>
        <w:t>Základové konstrukce jsou navrženy tak, že napětí v základové spáře nepřekročí uvažovanou únosnost základové půdy.</w:t>
      </w:r>
    </w:p>
    <w:p w14:paraId="03E1163B" w14:textId="77777777" w:rsidR="00C70AE9" w:rsidRDefault="00C70AE9" w:rsidP="00960230">
      <w:pPr>
        <w:pStyle w:val="Odsekzoznamu"/>
        <w:jc w:val="both"/>
        <w:rPr>
          <w:rFonts w:ascii="Arial" w:hAnsi="Arial" w:cs="Arial"/>
        </w:rPr>
      </w:pPr>
    </w:p>
    <w:p w14:paraId="6D1E7A72" w14:textId="77777777" w:rsidR="00F63179" w:rsidRDefault="00F63179" w:rsidP="00960230">
      <w:pPr>
        <w:pStyle w:val="Odsekzoznamu"/>
        <w:jc w:val="both"/>
        <w:rPr>
          <w:rFonts w:ascii="Arial" w:hAnsi="Arial" w:cs="Arial"/>
        </w:rPr>
      </w:pPr>
    </w:p>
    <w:p w14:paraId="454C5D47" w14:textId="77777777" w:rsidR="004A6BD0" w:rsidRDefault="004A6BD0" w:rsidP="00960230">
      <w:pPr>
        <w:pStyle w:val="Odsekzoznamu"/>
        <w:jc w:val="both"/>
        <w:rPr>
          <w:rFonts w:ascii="Arial" w:hAnsi="Arial" w:cs="Arial"/>
        </w:rPr>
      </w:pPr>
    </w:p>
    <w:p w14:paraId="1DA33BFF" w14:textId="77777777" w:rsidR="004A6BD0" w:rsidRDefault="004A6BD0" w:rsidP="00960230">
      <w:pPr>
        <w:pStyle w:val="Odsekzoznamu"/>
        <w:jc w:val="both"/>
        <w:rPr>
          <w:rFonts w:ascii="Arial" w:hAnsi="Arial" w:cs="Arial"/>
        </w:rPr>
      </w:pPr>
    </w:p>
    <w:p w14:paraId="1A4158E4" w14:textId="77777777" w:rsidR="004A6BD0" w:rsidRDefault="004A6BD0" w:rsidP="00960230">
      <w:pPr>
        <w:pStyle w:val="Odsekzoznamu"/>
        <w:jc w:val="both"/>
        <w:rPr>
          <w:rFonts w:ascii="Arial" w:hAnsi="Arial" w:cs="Arial"/>
        </w:rPr>
      </w:pPr>
    </w:p>
    <w:p w14:paraId="57FBDF98" w14:textId="77777777" w:rsidR="004A6BD0" w:rsidRPr="00D17B29" w:rsidRDefault="004A6BD0" w:rsidP="00960230">
      <w:pPr>
        <w:pStyle w:val="Odsekzoznamu"/>
        <w:jc w:val="both"/>
        <w:rPr>
          <w:rFonts w:ascii="Arial" w:hAnsi="Arial" w:cs="Arial"/>
        </w:rPr>
      </w:pPr>
    </w:p>
    <w:p w14:paraId="74BDAFF8" w14:textId="77777777" w:rsidR="000A3A47" w:rsidRPr="000A3A47" w:rsidRDefault="000A3A47" w:rsidP="000A3A47">
      <w:pPr>
        <w:pStyle w:val="Odsekzoznamu"/>
        <w:jc w:val="both"/>
        <w:rPr>
          <w:rFonts w:ascii="Arial" w:hAnsi="Arial" w:cs="Arial"/>
          <w:sz w:val="20"/>
          <w:szCs w:val="20"/>
        </w:rPr>
      </w:pPr>
    </w:p>
    <w:p w14:paraId="2C14B08F" w14:textId="77777777" w:rsidR="006E14A1" w:rsidRPr="00D17B29" w:rsidRDefault="00D17B29" w:rsidP="00D17B29">
      <w:pPr>
        <w:pStyle w:val="Odsekzoznamu"/>
        <w:numPr>
          <w:ilvl w:val="0"/>
          <w:numId w:val="2"/>
        </w:numPr>
        <w:ind w:left="357" w:hanging="357"/>
        <w:rPr>
          <w:rFonts w:ascii="Arial" w:hAnsi="Arial" w:cs="Arial"/>
          <w:b/>
          <w:caps/>
          <w:color w:val="538135" w:themeColor="accent6" w:themeShade="BF"/>
          <w:sz w:val="24"/>
          <w:szCs w:val="24"/>
        </w:rPr>
      </w:pPr>
      <w:r w:rsidRPr="00D17B29">
        <w:rPr>
          <w:rFonts w:ascii="Arial" w:hAnsi="Arial" w:cs="Arial"/>
          <w:b/>
          <w:caps/>
          <w:color w:val="538135" w:themeColor="accent6" w:themeShade="BF"/>
          <w:sz w:val="24"/>
          <w:szCs w:val="24"/>
        </w:rPr>
        <w:t>literatura</w:t>
      </w:r>
    </w:p>
    <w:p w14:paraId="30C63458" w14:textId="77777777" w:rsidR="008F37B8" w:rsidRDefault="00D17B29">
      <w:pPr>
        <w:rPr>
          <w:rFonts w:ascii="Arial" w:hAnsi="Arial" w:cs="Arial"/>
          <w:b/>
          <w:sz w:val="20"/>
          <w:szCs w:val="20"/>
        </w:rPr>
      </w:pPr>
      <w:r w:rsidRPr="00D17B29">
        <w:rPr>
          <w:rFonts w:ascii="Arial" w:hAnsi="Arial" w:cs="Arial"/>
          <w:b/>
          <w:sz w:val="20"/>
          <w:szCs w:val="20"/>
        </w:rPr>
        <w:t>Zatížení – seznam použité literatur</w:t>
      </w:r>
      <w:r>
        <w:rPr>
          <w:rFonts w:ascii="Arial" w:hAnsi="Arial" w:cs="Arial"/>
          <w:b/>
          <w:sz w:val="20"/>
          <w:szCs w:val="20"/>
        </w:rPr>
        <w:t>y</w:t>
      </w:r>
    </w:p>
    <w:p w14:paraId="3ED2D801" w14:textId="77777777" w:rsidR="00D17B29" w:rsidRDefault="00D17B2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[1] ČSN EN 1990: Eurokód. Zásady navrhování konstrukcí, 2004 a změna Z1, 2015</w:t>
      </w:r>
    </w:p>
    <w:p w14:paraId="39B57581" w14:textId="77777777" w:rsidR="00D17B29" w:rsidRDefault="00D17B29" w:rsidP="00D17B2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[2] ČSN EN 1991-1-1: Eurokód 1. Zatížení konstrukcí, Část 1-1: Obecná zatížení – Objemové tíhy, vlastní tíha a užitná zatížení pozemních staveb, 2004 a změna Z2, 2010</w:t>
      </w:r>
    </w:p>
    <w:p w14:paraId="0169B939" w14:textId="77777777" w:rsidR="00D17B29" w:rsidRDefault="00D17B29" w:rsidP="00D17B2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[3] ČSN EN 1991-1-3: Eurokód 1. Zatížení konstrukcí, Část 1-3: Obecná zatížení – Zatížení sněhem, 2005 a A1, 2016</w:t>
      </w:r>
    </w:p>
    <w:p w14:paraId="4FF36DA3" w14:textId="77777777" w:rsidR="00D17B29" w:rsidRDefault="00D17B29" w:rsidP="00D17B2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[4] ČSN EN 1991-1-4: Eurokód 1. Zatížení konstrukcí, Část 1-4: Obecná zatížení – Zatížení větrem, 2007 a Z3, 2013</w:t>
      </w:r>
    </w:p>
    <w:p w14:paraId="48C1ED51" w14:textId="77777777" w:rsidR="00D17B29" w:rsidRDefault="00D17B29" w:rsidP="00D17B2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[5] ČSN EN 1991-1-6: Eurokód 1. Zatížení konstrukcí, Část 1-6: Obecná zatížení – Zatížení během provádění, 2006 a Z4, 2012</w:t>
      </w:r>
    </w:p>
    <w:p w14:paraId="52BA1F55" w14:textId="69FD690D" w:rsidR="00D17B29" w:rsidRDefault="00D17B29" w:rsidP="00D17B2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[6] ČSN EN 1991-1-7: Eurokód 1. Zatížení konstrukcí, Část 1-7: Obecná zatížení – Mi</w:t>
      </w:r>
      <w:ins w:id="105" w:author="Lucie Pavlistikova" w:date="2020-03-12T08:06:00Z">
        <w:r w:rsidR="002D4AC2">
          <w:rPr>
            <w:rFonts w:ascii="Arial" w:hAnsi="Arial" w:cs="Arial"/>
            <w:sz w:val="20"/>
            <w:szCs w:val="20"/>
          </w:rPr>
          <w:t>m</w:t>
        </w:r>
      </w:ins>
      <w:r>
        <w:rPr>
          <w:rFonts w:ascii="Arial" w:hAnsi="Arial" w:cs="Arial"/>
          <w:sz w:val="20"/>
          <w:szCs w:val="20"/>
        </w:rPr>
        <w:t xml:space="preserve">ořádná zatížení, 2007 a </w:t>
      </w:r>
      <w:r w:rsidR="00D94397">
        <w:rPr>
          <w:rFonts w:ascii="Arial" w:hAnsi="Arial" w:cs="Arial"/>
          <w:sz w:val="20"/>
          <w:szCs w:val="20"/>
        </w:rPr>
        <w:t>A1</w:t>
      </w:r>
      <w:r>
        <w:rPr>
          <w:rFonts w:ascii="Arial" w:hAnsi="Arial" w:cs="Arial"/>
          <w:sz w:val="20"/>
          <w:szCs w:val="20"/>
        </w:rPr>
        <w:t>, 201</w:t>
      </w:r>
      <w:r w:rsidR="00D94397">
        <w:rPr>
          <w:rFonts w:ascii="Arial" w:hAnsi="Arial" w:cs="Arial"/>
          <w:sz w:val="20"/>
          <w:szCs w:val="20"/>
        </w:rPr>
        <w:t>5</w:t>
      </w:r>
    </w:p>
    <w:p w14:paraId="4950D0BA" w14:textId="77777777" w:rsidR="00D94397" w:rsidRPr="00D94397" w:rsidRDefault="00D94397" w:rsidP="00D17B29">
      <w:pPr>
        <w:rPr>
          <w:rFonts w:ascii="Arial" w:hAnsi="Arial" w:cs="Arial"/>
          <w:b/>
          <w:sz w:val="20"/>
          <w:szCs w:val="20"/>
        </w:rPr>
      </w:pPr>
      <w:r w:rsidRPr="00D94397">
        <w:rPr>
          <w:rFonts w:ascii="Arial" w:hAnsi="Arial" w:cs="Arial"/>
          <w:b/>
          <w:sz w:val="20"/>
          <w:szCs w:val="20"/>
        </w:rPr>
        <w:t>Betonové konstrukce – seznam použité literatury</w:t>
      </w:r>
    </w:p>
    <w:p w14:paraId="3C644909" w14:textId="2B804B03" w:rsidR="00D94397" w:rsidRDefault="00D94397" w:rsidP="00D943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[7] ČSN EN 1992-1-1 – listopad 2006: Eurokód 2: Navrhování betonových konstrukcí – Část 1-</w:t>
      </w:r>
      <w:del w:id="106" w:author="Lucie Pavlistikova" w:date="2020-03-12T08:08:00Z">
        <w:r w:rsidDel="001A5DA4">
          <w:rPr>
            <w:rFonts w:ascii="Arial" w:hAnsi="Arial" w:cs="Arial"/>
            <w:sz w:val="20"/>
            <w:szCs w:val="20"/>
          </w:rPr>
          <w:delText>1:Obecná</w:delText>
        </w:r>
      </w:del>
      <w:ins w:id="107" w:author="Lucie Pavlistikova" w:date="2020-03-12T08:08:00Z">
        <w:r w:rsidR="001A5DA4">
          <w:rPr>
            <w:rFonts w:ascii="Arial" w:hAnsi="Arial" w:cs="Arial"/>
            <w:sz w:val="20"/>
            <w:szCs w:val="20"/>
          </w:rPr>
          <w:t>1: Obecná</w:t>
        </w:r>
      </w:ins>
      <w:r>
        <w:rPr>
          <w:rFonts w:ascii="Arial" w:hAnsi="Arial" w:cs="Arial"/>
          <w:sz w:val="20"/>
          <w:szCs w:val="20"/>
        </w:rPr>
        <w:t xml:space="preserve"> pravidla a pravidla pro pozemní stavby EN 1992-1-1 a A1, 2016. </w:t>
      </w:r>
    </w:p>
    <w:p w14:paraId="6E52B376" w14:textId="77777777" w:rsidR="00D17B29" w:rsidRPr="00D94397" w:rsidRDefault="00D94397" w:rsidP="00D17B29">
      <w:pPr>
        <w:rPr>
          <w:rFonts w:ascii="Arial" w:hAnsi="Arial" w:cs="Arial"/>
          <w:b/>
          <w:sz w:val="20"/>
          <w:szCs w:val="20"/>
        </w:rPr>
      </w:pPr>
      <w:r w:rsidRPr="00D94397">
        <w:rPr>
          <w:rFonts w:ascii="Arial" w:hAnsi="Arial" w:cs="Arial"/>
          <w:b/>
          <w:sz w:val="20"/>
          <w:szCs w:val="20"/>
        </w:rPr>
        <w:t>Zděné konstrukce – seznam použité literatury</w:t>
      </w:r>
    </w:p>
    <w:p w14:paraId="75BBA3DC" w14:textId="77777777" w:rsidR="00D94397" w:rsidRDefault="00D94397" w:rsidP="00D943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[8] ČSN EN 1996-1-1+A1 Eurokód 6: Navrhování zděných konstrukcí – Část 1-1: Obecná pravidla pro vyztužené a nevyztužené zděné konstrukce. </w:t>
      </w:r>
    </w:p>
    <w:p w14:paraId="3A8A21A3" w14:textId="77777777" w:rsidR="00D17B29" w:rsidRDefault="00D17B29">
      <w:pPr>
        <w:rPr>
          <w:rFonts w:ascii="Arial" w:hAnsi="Arial" w:cs="Arial"/>
          <w:sz w:val="20"/>
          <w:szCs w:val="20"/>
        </w:rPr>
      </w:pPr>
    </w:p>
    <w:p w14:paraId="603947A6" w14:textId="77777777" w:rsidR="00D94397" w:rsidRDefault="00D94397">
      <w:pPr>
        <w:rPr>
          <w:rFonts w:ascii="Arial" w:hAnsi="Arial" w:cs="Arial"/>
          <w:sz w:val="20"/>
          <w:szCs w:val="20"/>
        </w:rPr>
      </w:pPr>
    </w:p>
    <w:p w14:paraId="107E988E" w14:textId="77777777" w:rsidR="00D94397" w:rsidRPr="00D17B29" w:rsidRDefault="00D943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Trnav</w:t>
      </w:r>
      <w:r w:rsidR="00EB4365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, </w:t>
      </w:r>
      <w:r w:rsidR="004A6BD0">
        <w:rPr>
          <w:rFonts w:ascii="Arial" w:hAnsi="Arial" w:cs="Arial"/>
          <w:sz w:val="20"/>
          <w:szCs w:val="20"/>
        </w:rPr>
        <w:t>březen</w:t>
      </w:r>
      <w:r w:rsidR="00EB4365">
        <w:rPr>
          <w:rFonts w:ascii="Arial" w:hAnsi="Arial" w:cs="Arial"/>
          <w:sz w:val="20"/>
          <w:szCs w:val="20"/>
        </w:rPr>
        <w:t xml:space="preserve"> 2020</w:t>
      </w:r>
      <w:r w:rsidR="00EB436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Vypracoval</w:t>
      </w:r>
      <w:r w:rsidR="00EB4365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: Ing. Marek Lužák</w:t>
      </w:r>
      <w:r w:rsidR="00EB4365">
        <w:rPr>
          <w:rFonts w:ascii="Arial" w:hAnsi="Arial" w:cs="Arial"/>
          <w:sz w:val="20"/>
          <w:szCs w:val="20"/>
        </w:rPr>
        <w:t>, Ing. Peter Kleiman</w:t>
      </w:r>
    </w:p>
    <w:sectPr w:rsidR="00D94397" w:rsidRPr="00D17B2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51" w:author="Lucie Pavlistikova" w:date="2020-03-12T07:55:00Z" w:initials="LP">
    <w:p w14:paraId="4AC3594B" w14:textId="32212BC0" w:rsidR="0060314B" w:rsidRDefault="0060314B">
      <w:pPr>
        <w:pStyle w:val="Textkomentra"/>
      </w:pPr>
      <w:r>
        <w:rPr>
          <w:rStyle w:val="Odkaznakomentr"/>
        </w:rPr>
        <w:annotationRef/>
      </w:r>
      <w:r>
        <w:t>Případně srozumitelný. Zní to méně hovorově.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AC3594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AC3594B" w16cid:durableId="2214695F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E01507" w14:textId="77777777" w:rsidR="007A1AE6" w:rsidRDefault="007A1AE6" w:rsidP="008F6774">
      <w:pPr>
        <w:spacing w:after="0" w:line="240" w:lineRule="auto"/>
      </w:pPr>
      <w:r>
        <w:separator/>
      </w:r>
    </w:p>
  </w:endnote>
  <w:endnote w:type="continuationSeparator" w:id="0">
    <w:p w14:paraId="2FC37787" w14:textId="77777777" w:rsidR="007A1AE6" w:rsidRDefault="007A1AE6" w:rsidP="008F6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F2C9E" w14:textId="77777777" w:rsidR="007A1AE6" w:rsidRDefault="007A1AE6" w:rsidP="008F6774">
      <w:pPr>
        <w:spacing w:after="0" w:line="240" w:lineRule="auto"/>
      </w:pPr>
      <w:r>
        <w:separator/>
      </w:r>
    </w:p>
  </w:footnote>
  <w:footnote w:type="continuationSeparator" w:id="0">
    <w:p w14:paraId="505EE1D7" w14:textId="77777777" w:rsidR="007A1AE6" w:rsidRDefault="007A1AE6" w:rsidP="008F67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A2EDF" w14:textId="75AA0A18" w:rsidR="008F6774" w:rsidRDefault="008F6774" w:rsidP="008F6774">
    <w:pPr>
      <w:pStyle w:val="Hlavika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>
      <w:t>NEMOCNICE NÁSLEDNÉ PÉČE MORAVSKÁ TŘEBOVÁ</w:t>
    </w:r>
    <w:r>
      <w:tab/>
    </w:r>
    <w:r>
      <w:fldChar w:fldCharType="begin"/>
    </w:r>
    <w:r>
      <w:instrText>PAGE   \* MERGEFORMAT</w:instrText>
    </w:r>
    <w:r>
      <w:fldChar w:fldCharType="separate"/>
    </w:r>
    <w:r w:rsidR="00450C5C">
      <w:rPr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B310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0AA1C10"/>
    <w:multiLevelType w:val="multilevel"/>
    <w:tmpl w:val="7C646D1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CA939E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E4707A0"/>
    <w:multiLevelType w:val="hybridMultilevel"/>
    <w:tmpl w:val="537C1B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2E2078"/>
    <w:multiLevelType w:val="hybridMultilevel"/>
    <w:tmpl w:val="C5223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A21CA"/>
    <w:multiLevelType w:val="hybridMultilevel"/>
    <w:tmpl w:val="83B685BE"/>
    <w:lvl w:ilvl="0" w:tplc="8B76A8A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ucie Pavlistikova">
    <w15:presenceInfo w15:providerId="AD" w15:userId="S-1-5-21-2025429265-879983540-839522115-2526"/>
  </w15:person>
  <w15:person w15:author="Šéf">
    <w15:presenceInfo w15:providerId="None" w15:userId="Šéf"/>
  </w15:person>
  <w15:person w15:author="Kitti Orszaghova">
    <w15:presenceInfo w15:providerId="AD" w15:userId="S-1-5-21-2025429265-879983540-839522115-239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E73"/>
    <w:rsid w:val="00047613"/>
    <w:rsid w:val="00091D12"/>
    <w:rsid w:val="000A3A47"/>
    <w:rsid w:val="000D6C90"/>
    <w:rsid w:val="000E3C0D"/>
    <w:rsid w:val="0012267D"/>
    <w:rsid w:val="001A5DA4"/>
    <w:rsid w:val="001C7BAB"/>
    <w:rsid w:val="0029175E"/>
    <w:rsid w:val="002D4AC2"/>
    <w:rsid w:val="003925BC"/>
    <w:rsid w:val="003A63E1"/>
    <w:rsid w:val="00417AA6"/>
    <w:rsid w:val="00434502"/>
    <w:rsid w:val="00450C5C"/>
    <w:rsid w:val="004653DD"/>
    <w:rsid w:val="004839ED"/>
    <w:rsid w:val="00495498"/>
    <w:rsid w:val="004A6BD0"/>
    <w:rsid w:val="004B027B"/>
    <w:rsid w:val="004C36A0"/>
    <w:rsid w:val="004C3AC4"/>
    <w:rsid w:val="004E123D"/>
    <w:rsid w:val="00526584"/>
    <w:rsid w:val="00526E08"/>
    <w:rsid w:val="00534FA9"/>
    <w:rsid w:val="005503D4"/>
    <w:rsid w:val="005E61A2"/>
    <w:rsid w:val="0060314B"/>
    <w:rsid w:val="0063575E"/>
    <w:rsid w:val="006C6F38"/>
    <w:rsid w:val="006E14A1"/>
    <w:rsid w:val="0070026E"/>
    <w:rsid w:val="00714F99"/>
    <w:rsid w:val="007A1AE6"/>
    <w:rsid w:val="007D0E73"/>
    <w:rsid w:val="007D3F0F"/>
    <w:rsid w:val="00816A3F"/>
    <w:rsid w:val="008524D9"/>
    <w:rsid w:val="008915B6"/>
    <w:rsid w:val="008E38AD"/>
    <w:rsid w:val="008F37B8"/>
    <w:rsid w:val="008F6774"/>
    <w:rsid w:val="00960230"/>
    <w:rsid w:val="00A54DA1"/>
    <w:rsid w:val="00A64906"/>
    <w:rsid w:val="00AF2B70"/>
    <w:rsid w:val="00B2309A"/>
    <w:rsid w:val="00BC2728"/>
    <w:rsid w:val="00BC4FDB"/>
    <w:rsid w:val="00BE4F70"/>
    <w:rsid w:val="00C002DD"/>
    <w:rsid w:val="00C25696"/>
    <w:rsid w:val="00C43DCE"/>
    <w:rsid w:val="00C70AE9"/>
    <w:rsid w:val="00C72E6F"/>
    <w:rsid w:val="00CE6C02"/>
    <w:rsid w:val="00D17B29"/>
    <w:rsid w:val="00D306D6"/>
    <w:rsid w:val="00D81A57"/>
    <w:rsid w:val="00D94397"/>
    <w:rsid w:val="00E10E54"/>
    <w:rsid w:val="00E76953"/>
    <w:rsid w:val="00EB4365"/>
    <w:rsid w:val="00EB7C5C"/>
    <w:rsid w:val="00F3657A"/>
    <w:rsid w:val="00F63179"/>
    <w:rsid w:val="00FA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07C3B"/>
  <w15:chartTrackingRefBased/>
  <w15:docId w15:val="{7833936E-34A3-47CF-AECD-D89F981B0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C6F3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8F67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F6774"/>
  </w:style>
  <w:style w:type="paragraph" w:styleId="Pta">
    <w:name w:val="footer"/>
    <w:basedOn w:val="Normlny"/>
    <w:link w:val="PtaChar"/>
    <w:uiPriority w:val="99"/>
    <w:unhideWhenUsed/>
    <w:rsid w:val="008F67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F6774"/>
  </w:style>
  <w:style w:type="paragraph" w:styleId="Textbubliny">
    <w:name w:val="Balloon Text"/>
    <w:basedOn w:val="Normlny"/>
    <w:link w:val="TextbublinyChar"/>
    <w:uiPriority w:val="99"/>
    <w:semiHidden/>
    <w:unhideWhenUsed/>
    <w:rsid w:val="00D94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94397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60314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0314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0314B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0314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0314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E3738E-00E2-4D2D-99C7-3A177C4C4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1610</Words>
  <Characters>9180</Characters>
  <Application>Microsoft Office Word</Application>
  <DocSecurity>0</DocSecurity>
  <Lines>76</Lines>
  <Paragraphs>21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PV</dc:creator>
  <cp:keywords/>
  <dc:description/>
  <cp:lastModifiedBy>Šéf</cp:lastModifiedBy>
  <cp:revision>2</cp:revision>
  <cp:lastPrinted>2020-03-12T13:23:00Z</cp:lastPrinted>
  <dcterms:created xsi:type="dcterms:W3CDTF">2020-03-12T15:42:00Z</dcterms:created>
  <dcterms:modified xsi:type="dcterms:W3CDTF">2020-03-12T15:42:00Z</dcterms:modified>
</cp:coreProperties>
</file>